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E26FEE" w:rsidRDefault="00E12B8D" w:rsidP="009927CF">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DC2791" w:rsidRDefault="008B1F5B" w:rsidP="00E12B8D">
      <w:pPr>
        <w:pStyle w:val="a3"/>
        <w:widowControl w:val="0"/>
        <w:spacing w:after="160" w:line="240" w:lineRule="auto"/>
        <w:ind w:firstLine="0"/>
        <w:jc w:val="center"/>
        <w:rPr>
          <w:rFonts w:ascii="GHEA Grapalat" w:hAnsi="GHEA Grapalat"/>
          <w:i w:val="0"/>
          <w:sz w:val="24"/>
          <w:szCs w:val="24"/>
        </w:rPr>
      </w:pPr>
      <w:r w:rsidRPr="00DC2791">
        <w:rPr>
          <w:rFonts w:ascii="Calibri" w:hAnsi="Calibri"/>
          <w:i w:val="0"/>
          <w:sz w:val="24"/>
          <w:szCs w:val="24"/>
        </w:rPr>
        <w:t>"</w:t>
      </w:r>
      <w:r w:rsidR="00524999">
        <w:rPr>
          <w:rFonts w:ascii="Sylfaen" w:hAnsi="Sylfaen"/>
          <w:i w:val="0"/>
          <w:sz w:val="24"/>
          <w:szCs w:val="24"/>
          <w:lang w:val="hy-AM"/>
        </w:rPr>
        <w:t>16</w:t>
      </w:r>
      <w:r w:rsidR="00AE78BB">
        <w:rPr>
          <w:rFonts w:ascii="Calibri" w:hAnsi="Calibri"/>
          <w:i w:val="0"/>
          <w:sz w:val="24"/>
          <w:szCs w:val="24"/>
        </w:rPr>
        <w:t>"</w:t>
      </w:r>
      <w:r w:rsidRPr="00DC2791">
        <w:rPr>
          <w:rFonts w:ascii="Calibri" w:hAnsi="Calibri"/>
          <w:i w:val="0"/>
          <w:sz w:val="24"/>
          <w:szCs w:val="24"/>
        </w:rPr>
        <w:t xml:space="preserve"> "</w:t>
      </w:r>
      <w:r w:rsidR="00524999">
        <w:rPr>
          <w:rFonts w:ascii="GHEA Grapalat" w:hAnsi="GHEA Grapalat"/>
          <w:i w:val="0"/>
          <w:sz w:val="24"/>
          <w:szCs w:val="24"/>
        </w:rPr>
        <w:t>1</w:t>
      </w:r>
      <w:r w:rsidR="00524999">
        <w:rPr>
          <w:rFonts w:ascii="GHEA Grapalat" w:hAnsi="GHEA Grapalat"/>
          <w:i w:val="0"/>
          <w:sz w:val="24"/>
          <w:szCs w:val="24"/>
          <w:lang w:val="hy-AM"/>
        </w:rPr>
        <w:t>2</w:t>
      </w:r>
      <w:r w:rsidR="0056009E">
        <w:rPr>
          <w:rFonts w:ascii="Calibri" w:hAnsi="Calibri"/>
          <w:i w:val="0"/>
          <w:sz w:val="24"/>
          <w:szCs w:val="24"/>
        </w:rPr>
        <w:t>"  2024</w:t>
      </w:r>
      <w:r w:rsidR="00E12B8D" w:rsidRPr="00DC2791">
        <w:rPr>
          <w:rFonts w:ascii="GHEA Grapalat" w:hAnsi="GHEA Grapalat"/>
          <w:i w:val="0"/>
          <w:sz w:val="24"/>
          <w:szCs w:val="24"/>
        </w:rPr>
        <w:t xml:space="preserve"> года "</w:t>
      </w:r>
      <w:r w:rsidRPr="00DC2791">
        <w:rPr>
          <w:rFonts w:ascii="Calibri" w:hAnsi="Calibri"/>
          <w:i w:val="0"/>
          <w:sz w:val="24"/>
          <w:szCs w:val="24"/>
        </w:rPr>
        <w:t>№1</w:t>
      </w:r>
      <w:r w:rsidR="00E12B8D" w:rsidRPr="00DC2791">
        <w:rPr>
          <w:rFonts w:ascii="GHEA Grapalat" w:hAnsi="GHEA Grapalat"/>
          <w:i w:val="0"/>
          <w:sz w:val="24"/>
          <w:szCs w:val="24"/>
        </w:rPr>
        <w:t xml:space="preserve">" </w:t>
      </w:r>
    </w:p>
    <w:p w:rsidR="00E12B8D" w:rsidRPr="0023627D"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524999">
        <w:rPr>
          <w:rFonts w:ascii="Sylfaen" w:hAnsi="Sylfaen"/>
          <w:i w:val="0"/>
          <w:sz w:val="24"/>
          <w:szCs w:val="24"/>
        </w:rPr>
        <w:t xml:space="preserve">NM-GHAPDzB-25/02  </w:t>
      </w:r>
    </w:p>
    <w:p w:rsidR="00E12B8D" w:rsidRPr="00501D4F" w:rsidRDefault="00E12B8D" w:rsidP="00E12B8D">
      <w:pPr>
        <w:pStyle w:val="a3"/>
        <w:widowControl w:val="0"/>
        <w:spacing w:after="160" w:line="240" w:lineRule="auto"/>
        <w:rPr>
          <w:rFonts w:ascii="GHEA Grapalat" w:hAnsi="GHEA Grapalat"/>
          <w:i w:val="0"/>
          <w:sz w:val="22"/>
          <w:szCs w:val="22"/>
        </w:rPr>
      </w:pPr>
    </w:p>
    <w:p w:rsidR="00053C33" w:rsidRPr="00501D4F" w:rsidRDefault="00053C33" w:rsidP="00053C33">
      <w:pPr>
        <w:pStyle w:val="a3"/>
        <w:widowControl w:val="0"/>
        <w:spacing w:line="240" w:lineRule="auto"/>
        <w:ind w:firstLine="709"/>
        <w:jc w:val="left"/>
        <w:rPr>
          <w:rFonts w:ascii="GHEA Grapalat" w:hAnsi="GHEA Grapalat"/>
          <w:i w:val="0"/>
          <w:sz w:val="22"/>
          <w:szCs w:val="22"/>
        </w:rPr>
      </w:pPr>
      <w:r w:rsidRPr="00501D4F">
        <w:rPr>
          <w:rFonts w:ascii="GHEA Grapalat" w:hAnsi="GHEA Grapalat"/>
          <w:i w:val="0"/>
          <w:sz w:val="22"/>
          <w:szCs w:val="22"/>
        </w:rPr>
        <w:t xml:space="preserve">Заказчик </w:t>
      </w:r>
      <w:r>
        <w:rPr>
          <w:rFonts w:ascii="GHEA Grapalat" w:hAnsi="GHEA Grapalat"/>
          <w:i w:val="0"/>
          <w:sz w:val="22"/>
          <w:szCs w:val="22"/>
        </w:rPr>
        <w:t xml:space="preserve"> </w:t>
      </w:r>
      <w:r>
        <w:rPr>
          <w:rFonts w:ascii="Sylfaen" w:hAnsi="Sylfaen"/>
          <w:i w:val="0"/>
        </w:rPr>
        <w:t>&lt;&lt;Нор Кянки НУХ&gt;&gt; НО</w:t>
      </w:r>
      <w:r w:rsidRPr="004E1143">
        <w:rPr>
          <w:rFonts w:ascii="Sylfaen" w:hAnsi="Sylfaen"/>
          <w:i w:val="0"/>
        </w:rPr>
        <w:t>АК, который находится по адресу: В.</w:t>
      </w:r>
      <w:r>
        <w:rPr>
          <w:rFonts w:ascii="Sylfaen" w:hAnsi="Sylfaen"/>
          <w:i w:val="0"/>
        </w:rPr>
        <w:t xml:space="preserve"> Мамиконяна 12, поселок Нор Кянк</w:t>
      </w:r>
      <w:r w:rsidRPr="00501D4F">
        <w:rPr>
          <w:rFonts w:ascii="GHEA Grapalat" w:hAnsi="GHEA Grapalat"/>
          <w:i w:val="0"/>
          <w:sz w:val="22"/>
          <w:szCs w:val="22"/>
        </w:rPr>
        <w:t xml:space="preserve"> объявляет открытый конкурс, который проводится одним этапом.</w:t>
      </w:r>
    </w:p>
    <w:p w:rsidR="00053C33" w:rsidRPr="00501D4F" w:rsidRDefault="00053C33" w:rsidP="00053C33">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договор на поставку  </w:t>
      </w:r>
      <w:r w:rsidRPr="00501D4F">
        <w:rPr>
          <w:rFonts w:ascii="Arial Unicode" w:hAnsi="Arial Unicode"/>
          <w:i w:val="0"/>
          <w:sz w:val="22"/>
          <w:szCs w:val="22"/>
        </w:rPr>
        <w:t>продуктов</w:t>
      </w:r>
      <w:r w:rsidRPr="00501D4F">
        <w:rPr>
          <w:rFonts w:ascii="GHEA Grapalat" w:hAnsi="GHEA Grapalat"/>
          <w:i w:val="0"/>
          <w:sz w:val="22"/>
          <w:szCs w:val="22"/>
        </w:rPr>
        <w:t xml:space="preserve"> (далее — договор).</w:t>
      </w:r>
    </w:p>
    <w:p w:rsidR="00053C33" w:rsidRPr="009044F1" w:rsidRDefault="00053C33" w:rsidP="00053C33">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053C33" w:rsidRPr="00F677F1" w:rsidRDefault="00053C33" w:rsidP="00053C33">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053C33" w:rsidRPr="003F762C" w:rsidRDefault="00053C33" w:rsidP="00053C33">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 xml:space="preserve">по неценовым </w:t>
      </w:r>
      <w:r>
        <w:rPr>
          <w:rFonts w:ascii="GHEA Grapalat" w:hAnsi="GHEA Grapalat"/>
          <w:i w:val="0"/>
          <w:sz w:val="24"/>
          <w:szCs w:val="24"/>
        </w:rPr>
        <w:lastRenderedPageBreak/>
        <w:t>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053C33" w:rsidRPr="009044F1" w:rsidRDefault="00053C33" w:rsidP="00053C33">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053C33" w:rsidRPr="00D5443D" w:rsidRDefault="00053C33" w:rsidP="00053C33">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53C33" w:rsidRPr="00501D4F" w:rsidRDefault="00053C33" w:rsidP="00053C33">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по </w:t>
      </w:r>
      <w:r>
        <w:rPr>
          <w:rFonts w:ascii="GHEA Grapalat" w:hAnsi="GHEA Grapalat"/>
          <w:i w:val="0"/>
          <w:sz w:val="24"/>
          <w:szCs w:val="24"/>
        </w:rPr>
        <w:t xml:space="preserve"> </w:t>
      </w:r>
      <w:r w:rsidRPr="002C3F4E">
        <w:rPr>
          <w:rFonts w:ascii="GHEA Grapalat" w:hAnsi="GHEA Grapalat"/>
          <w:i w:val="0"/>
          <w:sz w:val="24"/>
          <w:szCs w:val="24"/>
        </w:rPr>
        <w:t>адресу</w:t>
      </w:r>
      <w:r>
        <w:rPr>
          <w:rFonts w:ascii="GHEA Grapalat" w:hAnsi="GHEA Grapalat"/>
          <w:i w:val="0"/>
          <w:spacing w:val="6"/>
          <w:sz w:val="24"/>
          <w:szCs w:val="24"/>
        </w:rPr>
        <w:t xml:space="preserve">  </w:t>
      </w:r>
      <w:r>
        <w:rPr>
          <w:rFonts w:ascii="Sylfaen" w:hAnsi="Sylfaen"/>
          <w:i w:val="0"/>
        </w:rPr>
        <w:t>&lt;&lt;Нор Кянки НУХ&gt;&gt; НО</w:t>
      </w:r>
      <w:r w:rsidRPr="004E1143">
        <w:rPr>
          <w:rFonts w:ascii="Sylfaen" w:hAnsi="Sylfaen"/>
          <w:i w:val="0"/>
        </w:rPr>
        <w:t>АК, который находится по адресу: В.</w:t>
      </w:r>
      <w:r>
        <w:rPr>
          <w:rFonts w:ascii="Sylfaen" w:hAnsi="Sylfaen"/>
          <w:i w:val="0"/>
        </w:rPr>
        <w:t xml:space="preserve"> Мамиконяна 12, поселок Нор Кянк</w:t>
      </w:r>
      <w:r w:rsidRPr="002C3F4E">
        <w:rPr>
          <w:rFonts w:ascii="Calibri" w:hAnsi="Calibri"/>
          <w:i w:val="0"/>
          <w:sz w:val="24"/>
          <w:szCs w:val="24"/>
        </w:rPr>
        <w:t xml:space="preserve"> в документарной форме, </w:t>
      </w:r>
      <w:r>
        <w:rPr>
          <w:rFonts w:ascii="Calibri" w:hAnsi="Calibri"/>
          <w:i w:val="0"/>
          <w:sz w:val="24"/>
          <w:szCs w:val="24"/>
        </w:rPr>
        <w:t xml:space="preserve"> </w:t>
      </w:r>
      <w:r>
        <w:rPr>
          <w:rFonts w:ascii="Sylfaen" w:hAnsi="Sylfaen"/>
          <w:i w:val="0"/>
          <w:sz w:val="24"/>
          <w:szCs w:val="24"/>
          <w:lang w:val="hy-AM"/>
        </w:rPr>
        <w:t>1</w:t>
      </w:r>
      <w:r w:rsidR="00524999">
        <w:rPr>
          <w:rFonts w:ascii="Sylfaen" w:hAnsi="Sylfaen"/>
          <w:i w:val="0"/>
          <w:sz w:val="24"/>
          <w:szCs w:val="24"/>
        </w:rPr>
        <w:t>6</w:t>
      </w:r>
      <w:r>
        <w:rPr>
          <w:rFonts w:ascii="Sylfaen" w:hAnsi="Sylfaen"/>
          <w:i w:val="0"/>
          <w:sz w:val="24"/>
          <w:szCs w:val="24"/>
          <w:lang w:val="hy-AM"/>
        </w:rPr>
        <w:t>.</w:t>
      </w:r>
      <w:r>
        <w:rPr>
          <w:rFonts w:ascii="Sylfaen" w:hAnsi="Sylfaen"/>
          <w:i w:val="0"/>
          <w:sz w:val="24"/>
          <w:szCs w:val="24"/>
        </w:rPr>
        <w:t xml:space="preserve">30 </w:t>
      </w:r>
      <w:r w:rsidRPr="002C3F4E">
        <w:rPr>
          <w:rFonts w:ascii="Calibri" w:hAnsi="Calibri"/>
          <w:i w:val="0"/>
          <w:sz w:val="24"/>
          <w:szCs w:val="24"/>
        </w:rPr>
        <w:t xml:space="preserve"> часов </w:t>
      </w:r>
      <w:r>
        <w:rPr>
          <w:rFonts w:ascii="Calibri" w:hAnsi="Calibri"/>
          <w:i w:val="0"/>
          <w:sz w:val="24"/>
          <w:szCs w:val="24"/>
        </w:rPr>
        <w:t xml:space="preserve"> </w:t>
      </w:r>
      <w:r w:rsidRPr="002C3F4E">
        <w:rPr>
          <w:rFonts w:ascii="Calibri" w:hAnsi="Calibri"/>
          <w:i w:val="0"/>
          <w:sz w:val="24"/>
          <w:szCs w:val="24"/>
        </w:rPr>
        <w:t xml:space="preserve">7-го  </w:t>
      </w:r>
      <w:r w:rsidRPr="002C3F4E">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053C33" w:rsidRPr="002C3F4E" w:rsidRDefault="00053C33" w:rsidP="00053C33">
      <w:pPr>
        <w:pStyle w:val="a3"/>
        <w:widowControl w:val="0"/>
        <w:spacing w:after="160" w:line="240" w:lineRule="auto"/>
        <w:ind w:firstLine="567"/>
        <w:rPr>
          <w:rFonts w:ascii="GHEA Grapalat" w:hAnsi="GHEA Grapalat"/>
          <w:i w:val="0"/>
          <w:color w:val="FF0000"/>
          <w:sz w:val="24"/>
          <w:szCs w:val="24"/>
        </w:rPr>
      </w:pPr>
      <w:r w:rsidRPr="002C3F4E">
        <w:rPr>
          <w:rFonts w:ascii="GHEA Grapalat" w:hAnsi="GHEA Grapalat"/>
          <w:i w:val="0"/>
          <w:sz w:val="24"/>
          <w:szCs w:val="24"/>
        </w:rPr>
        <w:t>Вскрытие заявок будет проводиться по адресу</w:t>
      </w:r>
      <w:r>
        <w:rPr>
          <w:rFonts w:ascii="GHEA Grapalat" w:hAnsi="GHEA Grapalat"/>
          <w:i w:val="0"/>
          <w:sz w:val="24"/>
          <w:szCs w:val="24"/>
        </w:rPr>
        <w:t xml:space="preserve"> </w:t>
      </w:r>
      <w:r w:rsidRPr="002C3F4E">
        <w:rPr>
          <w:rFonts w:ascii="GHEA Grapalat" w:hAnsi="GHEA Grapalat"/>
          <w:i w:val="0"/>
          <w:sz w:val="24"/>
          <w:szCs w:val="24"/>
        </w:rPr>
        <w:t xml:space="preserve"> </w:t>
      </w:r>
      <w:r w:rsidRPr="004E1143">
        <w:rPr>
          <w:rFonts w:ascii="Sylfaen" w:hAnsi="Sylfaen"/>
          <w:i w:val="0"/>
        </w:rPr>
        <w:t>В.</w:t>
      </w:r>
      <w:r>
        <w:rPr>
          <w:rFonts w:ascii="Sylfaen" w:hAnsi="Sylfaen"/>
          <w:i w:val="0"/>
        </w:rPr>
        <w:t xml:space="preserve"> Мамиконяна 12, поселок Нор Кянк</w:t>
      </w:r>
      <w:r w:rsidRPr="0015555B">
        <w:rPr>
          <w:rFonts w:ascii="GHEA Grapalat" w:hAnsi="GHEA Grapalat"/>
          <w:i w:val="0"/>
          <w:sz w:val="24"/>
          <w:szCs w:val="24"/>
        </w:rPr>
        <w:t xml:space="preserve"> </w:t>
      </w:r>
      <w:r>
        <w:rPr>
          <w:rFonts w:ascii="GHEA Grapalat" w:hAnsi="GHEA Grapalat"/>
          <w:i w:val="0"/>
          <w:sz w:val="24"/>
          <w:szCs w:val="24"/>
        </w:rPr>
        <w:t xml:space="preserve"> </w:t>
      </w:r>
      <w:r w:rsidRPr="002C3F4E">
        <w:rPr>
          <w:rFonts w:ascii="Sylfaen" w:hAnsi="Sylfaen"/>
          <w:i w:val="0"/>
          <w:color w:val="FF0000"/>
          <w:sz w:val="24"/>
          <w:szCs w:val="24"/>
        </w:rPr>
        <w:t>1</w:t>
      </w:r>
      <w:r w:rsidR="00524999">
        <w:rPr>
          <w:rFonts w:ascii="Sylfaen" w:hAnsi="Sylfaen"/>
          <w:i w:val="0"/>
          <w:color w:val="FF0000"/>
          <w:sz w:val="24"/>
          <w:szCs w:val="24"/>
        </w:rPr>
        <w:t>6</w:t>
      </w:r>
      <w:r w:rsidRPr="002C3F4E">
        <w:rPr>
          <w:rFonts w:ascii="Sylfaen" w:hAnsi="Sylfaen"/>
          <w:i w:val="0"/>
          <w:color w:val="FF0000"/>
          <w:sz w:val="24"/>
          <w:szCs w:val="24"/>
        </w:rPr>
        <w:t>.</w:t>
      </w:r>
      <w:r>
        <w:rPr>
          <w:rFonts w:ascii="Sylfaen" w:hAnsi="Sylfaen"/>
          <w:i w:val="0"/>
          <w:color w:val="FF0000"/>
          <w:sz w:val="24"/>
          <w:szCs w:val="24"/>
        </w:rPr>
        <w:t>30</w:t>
      </w:r>
      <w:r w:rsidRPr="002C3F4E">
        <w:rPr>
          <w:rFonts w:ascii="Sylfaen" w:hAnsi="Sylfaen"/>
          <w:i w:val="0"/>
          <w:color w:val="FF0000"/>
          <w:sz w:val="24"/>
          <w:szCs w:val="24"/>
        </w:rPr>
        <w:t xml:space="preserve"> в</w:t>
      </w:r>
      <w:r w:rsidRPr="002C3F4E">
        <w:rPr>
          <w:rFonts w:ascii="Sylfaen" w:hAnsi="Sylfaen"/>
          <w:i w:val="0"/>
          <w:color w:val="FF0000"/>
          <w:sz w:val="24"/>
          <w:szCs w:val="24"/>
          <w:lang w:val="hy-AM"/>
        </w:rPr>
        <w:t xml:space="preserve"> </w:t>
      </w:r>
      <w:r w:rsidRPr="002C3F4E">
        <w:rPr>
          <w:rFonts w:ascii="Sylfaen" w:hAnsi="Sylfaen"/>
          <w:i w:val="0"/>
          <w:color w:val="FF0000"/>
          <w:sz w:val="24"/>
          <w:szCs w:val="24"/>
        </w:rPr>
        <w:t xml:space="preserve"> «</w:t>
      </w:r>
      <w:r w:rsidR="00524999">
        <w:rPr>
          <w:rFonts w:ascii="Sylfaen" w:hAnsi="Sylfaen"/>
          <w:i w:val="0"/>
          <w:color w:val="FF0000"/>
          <w:sz w:val="24"/>
          <w:szCs w:val="24"/>
        </w:rPr>
        <w:t>23</w:t>
      </w:r>
      <w:r w:rsidRPr="002C3F4E">
        <w:rPr>
          <w:rFonts w:ascii="Sylfaen" w:hAnsi="Sylfaen"/>
          <w:i w:val="0"/>
          <w:color w:val="FF0000"/>
          <w:sz w:val="24"/>
          <w:szCs w:val="24"/>
        </w:rPr>
        <w:t xml:space="preserve">»  </w:t>
      </w:r>
      <w:r w:rsidR="00524999">
        <w:rPr>
          <w:rFonts w:ascii="GHEA Grapalat" w:hAnsi="GHEA Grapalat"/>
          <w:color w:val="FF0000"/>
          <w:sz w:val="24"/>
          <w:szCs w:val="24"/>
        </w:rPr>
        <w:t>12</w:t>
      </w:r>
      <w:r>
        <w:rPr>
          <w:rFonts w:ascii="GHEA Grapalat" w:hAnsi="GHEA Grapalat"/>
          <w:color w:val="FF0000"/>
          <w:sz w:val="24"/>
          <w:szCs w:val="24"/>
        </w:rPr>
        <w:t xml:space="preserve">.2024 </w:t>
      </w:r>
      <w:r w:rsidRPr="002C3F4E">
        <w:rPr>
          <w:rFonts w:ascii="Sylfaen" w:hAnsi="Sylfaen"/>
          <w:color w:val="FF0000"/>
          <w:sz w:val="24"/>
          <w:szCs w:val="24"/>
          <w:lang w:val="hy-AM"/>
        </w:rPr>
        <w:t>года</w:t>
      </w:r>
      <w:r w:rsidRPr="002C3F4E">
        <w:rPr>
          <w:rFonts w:ascii="Sylfaen" w:hAnsi="Sylfaen"/>
          <w:color w:val="FF0000"/>
          <w:sz w:val="24"/>
          <w:szCs w:val="24"/>
        </w:rPr>
        <w:t xml:space="preserve"> </w:t>
      </w:r>
      <w:r w:rsidRPr="002C3F4E">
        <w:rPr>
          <w:rFonts w:ascii="GHEA Grapalat" w:hAnsi="GHEA Grapalat"/>
          <w:i w:val="0"/>
          <w:color w:val="FF0000"/>
          <w:sz w:val="24"/>
          <w:szCs w:val="24"/>
        </w:rPr>
        <w:t>.</w:t>
      </w:r>
    </w:p>
    <w:p w:rsidR="00053C33" w:rsidRPr="001B32D9" w:rsidRDefault="00053C33" w:rsidP="00053C33">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53C33" w:rsidRPr="003A1EBB" w:rsidRDefault="00053C33" w:rsidP="00053C33">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053C33" w:rsidRPr="009E3704" w:rsidRDefault="00053C33" w:rsidP="00053C33">
      <w:pPr>
        <w:widowControl w:val="0"/>
        <w:spacing w:after="160"/>
        <w:ind w:firstLine="720"/>
        <w:jc w:val="both"/>
        <w:rPr>
          <w:rFonts w:ascii="GHEA Grapalat" w:hAnsi="GHEA Grapalat"/>
          <w:u w:val="single"/>
        </w:rPr>
      </w:pPr>
      <w:r w:rsidRPr="009E3704">
        <w:rPr>
          <w:rFonts w:ascii="GHEA Grapalat" w:hAnsi="GHEA Grapalat"/>
        </w:rPr>
        <w:t xml:space="preserve">Телефон </w:t>
      </w:r>
      <w:r>
        <w:rPr>
          <w:rFonts w:ascii="GHEA Grapalat" w:hAnsi="GHEA Grapalat"/>
        </w:rPr>
        <w:t xml:space="preserve">  </w:t>
      </w:r>
      <w:r w:rsidRPr="00644EF4">
        <w:rPr>
          <w:rFonts w:ascii="GHEA Grapalat" w:eastAsia="GHEA Grapalat" w:hAnsi="GHEA Grapalat" w:cs="GHEA Grapalat"/>
          <w:sz w:val="20"/>
          <w:lang w:val="hy-AM"/>
        </w:rPr>
        <w:t xml:space="preserve">060881111 </w:t>
      </w:r>
      <w:r>
        <w:rPr>
          <w:rFonts w:ascii="GHEA Grapalat" w:eastAsia="GHEA Grapalat" w:hAnsi="GHEA Grapalat" w:cs="GHEA Grapalat"/>
          <w:sz w:val="20"/>
        </w:rPr>
        <w:t xml:space="preserve">  </w:t>
      </w:r>
      <w:r w:rsidRPr="00644EF4">
        <w:rPr>
          <w:rFonts w:ascii="GHEA Grapalat" w:eastAsia="GHEA Grapalat" w:hAnsi="GHEA Grapalat" w:cs="GHEA Grapalat"/>
          <w:sz w:val="20"/>
          <w:lang w:val="hy-AM"/>
        </w:rPr>
        <w:t>015</w:t>
      </w:r>
    </w:p>
    <w:p w:rsidR="00053C33" w:rsidRPr="00501D4F" w:rsidRDefault="00053C33" w:rsidP="00053C33">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7" w:history="1">
        <w:r w:rsidRPr="00501D4F">
          <w:rPr>
            <w:rFonts w:ascii="GHEA Grapalat" w:hAnsi="GHEA Grapalat"/>
            <w:i/>
            <w:color w:val="0000FF"/>
            <w:sz w:val="22"/>
            <w:szCs w:val="22"/>
            <w:lang w:val="af-ZA"/>
          </w:rPr>
          <w:t>vedu.qaxaqapetaran.2017@mail.ru</w:t>
        </w:r>
      </w:hyperlink>
    </w:p>
    <w:p w:rsidR="00053C33" w:rsidRPr="00501D4F" w:rsidRDefault="00053C33" w:rsidP="00053C33">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Pr>
          <w:rFonts w:ascii="Sylfaen" w:hAnsi="Sylfaen"/>
        </w:rPr>
        <w:t>&lt;&lt;Нор Кянки НУХ&gt;&gt; НОАК</w:t>
      </w: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53C33" w:rsidRDefault="00053C33" w:rsidP="00053C33">
      <w:pPr>
        <w:pStyle w:val="aa"/>
        <w:widowControl w:val="0"/>
        <w:spacing w:after="160"/>
        <w:rPr>
          <w:rFonts w:ascii="GHEA Grapalat" w:hAnsi="GHEA Grapalat"/>
          <w:i/>
        </w:rPr>
      </w:pPr>
    </w:p>
    <w:p w:rsidR="00E12B8D" w:rsidRPr="009044F1" w:rsidRDefault="00E12B8D" w:rsidP="00053C33">
      <w:pPr>
        <w:pStyle w:val="aa"/>
        <w:widowControl w:val="0"/>
        <w:spacing w:after="160"/>
        <w:jc w:val="right"/>
        <w:rPr>
          <w:rFonts w:ascii="GHEA Grapalat" w:hAnsi="GHEA Grapalat" w:cs="Sylfaen"/>
          <w:i/>
        </w:rPr>
      </w:pPr>
      <w:r w:rsidRPr="009044F1">
        <w:rPr>
          <w:rFonts w:ascii="GHEA Grapalat" w:hAnsi="GHEA Grapalat"/>
          <w:i/>
        </w:rPr>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524999">
        <w:rPr>
          <w:rFonts w:ascii="Sylfaen" w:hAnsi="Sylfaen"/>
        </w:rPr>
        <w:t xml:space="preserve">NM-GHAPDzB-25/02  </w:t>
      </w:r>
      <w:r w:rsidR="006B2981">
        <w:rPr>
          <w:rFonts w:ascii="Sylfaen" w:hAnsi="Sylfaen"/>
        </w:rPr>
        <w:t xml:space="preserve"> </w:t>
      </w:r>
      <w:r w:rsidR="009E3704" w:rsidRPr="009E3704">
        <w:rPr>
          <w:rFonts w:ascii="GHEA Grapalat" w:hAnsi="GHEA Grapalat"/>
          <w:i/>
        </w:rPr>
        <w:br/>
        <w:t xml:space="preserve">№ 1 </w:t>
      </w:r>
      <w:r w:rsidR="009E3704" w:rsidRPr="00DC2791">
        <w:rPr>
          <w:rFonts w:ascii="GHEA Grapalat" w:hAnsi="GHEA Grapalat"/>
          <w:i/>
        </w:rPr>
        <w:t xml:space="preserve">от </w:t>
      </w:r>
      <w:r w:rsidR="00524999">
        <w:rPr>
          <w:rFonts w:ascii="GHEA Grapalat" w:hAnsi="GHEA Grapalat"/>
          <w:i/>
        </w:rPr>
        <w:t>16</w:t>
      </w:r>
      <w:r w:rsidR="0056009E">
        <w:rPr>
          <w:rFonts w:ascii="GHEA Grapalat" w:hAnsi="GHEA Grapalat"/>
          <w:i/>
        </w:rPr>
        <w:t xml:space="preserve"> </w:t>
      </w:r>
      <w:r w:rsidR="008B1F5B" w:rsidRPr="00DC2791">
        <w:rPr>
          <w:rFonts w:ascii="GHEA Grapalat" w:hAnsi="GHEA Grapalat"/>
        </w:rPr>
        <w:t>.</w:t>
      </w:r>
      <w:r w:rsidR="0086189A">
        <w:rPr>
          <w:rFonts w:ascii="GHEA Grapalat" w:hAnsi="GHEA Grapalat"/>
        </w:rPr>
        <w:t>1</w:t>
      </w:r>
      <w:r w:rsidR="00524999">
        <w:rPr>
          <w:rFonts w:ascii="GHEA Grapalat" w:hAnsi="GHEA Grapalat"/>
        </w:rPr>
        <w:t>2</w:t>
      </w:r>
      <w:r w:rsidR="009E3704" w:rsidRPr="00DC2791">
        <w:rPr>
          <w:rFonts w:ascii="GHEA Grapalat" w:hAnsi="GHEA Grapalat"/>
        </w:rPr>
        <w:t>.</w:t>
      </w:r>
      <w:r w:rsidR="0056009E">
        <w:rPr>
          <w:rFonts w:ascii="GHEA Grapalat" w:hAnsi="GHEA Grapalat"/>
          <w:i/>
        </w:rPr>
        <w:t>2024</w:t>
      </w:r>
      <w:r w:rsidR="009E3704" w:rsidRPr="00DC2791">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053C33" w:rsidRPr="00501D4F" w:rsidRDefault="00053C33" w:rsidP="00053C33">
      <w:pPr>
        <w:widowControl w:val="0"/>
        <w:spacing w:after="160"/>
        <w:ind w:firstLine="567"/>
        <w:jc w:val="center"/>
        <w:rPr>
          <w:rFonts w:ascii="Calibri" w:hAnsi="Calibri"/>
          <w:sz w:val="22"/>
          <w:szCs w:val="22"/>
        </w:rPr>
      </w:pPr>
      <w:r>
        <w:rPr>
          <w:rFonts w:ascii="Sylfaen" w:hAnsi="Sylfaen"/>
        </w:rPr>
        <w:t>&lt;&lt;Нор Кянки НУХ&gt;&gt; НОАК</w:t>
      </w:r>
    </w:p>
    <w:p w:rsidR="00053C33" w:rsidRPr="003A1EBB" w:rsidRDefault="00053C33" w:rsidP="00053C33">
      <w:pPr>
        <w:pStyle w:val="aa"/>
        <w:widowControl w:val="0"/>
        <w:spacing w:after="160"/>
        <w:ind w:right="-7" w:firstLine="567"/>
        <w:jc w:val="center"/>
        <w:rPr>
          <w:rFonts w:ascii="GHEA Grapalat" w:hAnsi="GHEA Grapalat"/>
        </w:rPr>
      </w:pPr>
    </w:p>
    <w:p w:rsidR="00053C33" w:rsidRPr="003A1EBB" w:rsidRDefault="00053C33" w:rsidP="00053C33">
      <w:pPr>
        <w:pStyle w:val="aa"/>
        <w:widowControl w:val="0"/>
        <w:spacing w:after="160"/>
        <w:ind w:right="-7" w:firstLine="567"/>
        <w:jc w:val="center"/>
        <w:rPr>
          <w:rFonts w:ascii="GHEA Grapalat" w:hAnsi="GHEA Grapalat"/>
        </w:rPr>
      </w:pPr>
    </w:p>
    <w:p w:rsidR="00053C33" w:rsidRPr="00501D4F" w:rsidRDefault="00053C33" w:rsidP="00053C33">
      <w:pPr>
        <w:widowControl w:val="0"/>
        <w:spacing w:after="160"/>
        <w:ind w:right="-7" w:firstLine="567"/>
        <w:jc w:val="center"/>
        <w:rPr>
          <w:rFonts w:ascii="Calibri" w:hAnsi="Calibri" w:cs="Sylfaen"/>
        </w:rPr>
      </w:pPr>
      <w:r w:rsidRPr="003F594E">
        <w:rPr>
          <w:rFonts w:ascii="Sylfaen" w:hAnsi="Sylfaen"/>
        </w:rPr>
        <w:t>«</w:t>
      </w:r>
      <w:r w:rsidRPr="00501D4F">
        <w:rPr>
          <w:rFonts w:ascii="Calibri" w:hAnsi="Calibri"/>
        </w:rPr>
        <w:t>ПРИГЛАШЕНИЕ</w:t>
      </w:r>
    </w:p>
    <w:p w:rsidR="00053C33" w:rsidRPr="00501D4F" w:rsidRDefault="00053C33" w:rsidP="00053C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НА ЗАПРОС  КОТИРОВОК, ОБЪЯВЛЕННЫЙ С ЦЕЛЬЮ ПРИОБРЕТЕНИЯ «ПРОДУКТОВ»ДЛЯ НУЖД</w:t>
      </w:r>
    </w:p>
    <w:p w:rsidR="00053C33" w:rsidRPr="00501D4F" w:rsidRDefault="00053C33" w:rsidP="00053C33">
      <w:pPr>
        <w:widowControl w:val="0"/>
        <w:spacing w:after="160"/>
        <w:ind w:firstLine="567"/>
        <w:jc w:val="center"/>
        <w:rPr>
          <w:rFonts w:ascii="Calibri" w:hAnsi="Calibri"/>
          <w:sz w:val="22"/>
          <w:szCs w:val="22"/>
        </w:rPr>
      </w:pPr>
      <w:r>
        <w:rPr>
          <w:rFonts w:ascii="Sylfaen" w:hAnsi="Sylfaen"/>
        </w:rPr>
        <w:t>&lt;&lt;Нор Кянки НУХ&gt;&gt; НОАК</w:t>
      </w:r>
    </w:p>
    <w:p w:rsidR="00E12B8D" w:rsidRDefault="00E12B8D" w:rsidP="00053C33">
      <w:pPr>
        <w:jc w:val="center"/>
        <w:rPr>
          <w:rFonts w:ascii="GHEA Grapalat" w:hAnsi="GHEA Grapalat"/>
        </w:rPr>
      </w:pPr>
      <w:r>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053C33" w:rsidRPr="00501D4F" w:rsidRDefault="00053C33" w:rsidP="00053C33">
      <w:pPr>
        <w:widowControl w:val="0"/>
        <w:spacing w:after="160"/>
        <w:ind w:firstLine="567"/>
        <w:jc w:val="center"/>
        <w:rPr>
          <w:rFonts w:ascii="Calibri" w:hAnsi="Calibri"/>
          <w:sz w:val="22"/>
          <w:szCs w:val="22"/>
        </w:rPr>
      </w:pPr>
      <w:r>
        <w:rPr>
          <w:rFonts w:ascii="Sylfaen" w:hAnsi="Sylfaen"/>
        </w:rPr>
        <w:t>&lt;&lt;Нор Кянки НУХ&gt;&gt; НОАК</w:t>
      </w:r>
    </w:p>
    <w:p w:rsidR="00053C33" w:rsidRPr="003A1EBB" w:rsidRDefault="00053C33" w:rsidP="00053C33">
      <w:pPr>
        <w:pStyle w:val="aa"/>
        <w:widowControl w:val="0"/>
        <w:spacing w:after="160"/>
        <w:ind w:right="-7" w:firstLine="567"/>
        <w:jc w:val="center"/>
        <w:rPr>
          <w:rFonts w:ascii="GHEA Grapalat" w:hAnsi="GHEA Grapalat"/>
        </w:rPr>
      </w:pPr>
    </w:p>
    <w:p w:rsidR="00E12B8D" w:rsidRPr="00501D4F" w:rsidRDefault="00E12B8D" w:rsidP="00053C33">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524999">
        <w:rPr>
          <w:rFonts w:ascii="Sylfaen" w:hAnsi="Sylfaen"/>
        </w:rPr>
        <w:t xml:space="preserve">NM-GHAPDzB-25/02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5E5263" w:rsidRPr="005E5263" w:rsidRDefault="00E12B8D" w:rsidP="005E5263">
      <w:pPr>
        <w:pStyle w:val="HTML"/>
        <w:shd w:val="clear" w:color="auto" w:fill="FFFFFF"/>
        <w:spacing w:line="360" w:lineRule="atLeast"/>
        <w:jc w:val="center"/>
        <w:rPr>
          <w:rFonts w:ascii="inherit" w:hAnsi="inherit" w:cs="Courier New"/>
          <w:color w:val="70757A"/>
          <w:lang w:bidi="ar-SA"/>
        </w:rPr>
      </w:pPr>
      <w:r w:rsidRPr="009044F1">
        <w:rPr>
          <w:rFonts w:ascii="GHEA Grapalat" w:hAnsi="GHEA Grapalat"/>
          <w:sz w:val="24"/>
          <w:szCs w:val="24"/>
        </w:rPr>
        <w:t>1.1</w:t>
      </w:r>
      <w:r w:rsidRPr="008E6E51">
        <w:rPr>
          <w:rFonts w:ascii="GHEA Grapalat" w:hAnsi="GHEA Grapalat"/>
          <w:sz w:val="24"/>
          <w:szCs w:val="24"/>
        </w:rPr>
        <w:t>.</w:t>
      </w:r>
      <w:r w:rsidRPr="00090699">
        <w:rPr>
          <w:rFonts w:ascii="GHEA Grapalat" w:hAnsi="GHEA Grapalat"/>
          <w:sz w:val="24"/>
          <w:szCs w:val="24"/>
        </w:rPr>
        <w:tab/>
      </w:r>
      <w:r w:rsidRPr="009044F1">
        <w:rPr>
          <w:rFonts w:ascii="GHEA Grapalat" w:hAnsi="GHEA Grapalat"/>
          <w:sz w:val="24"/>
          <w:szCs w:val="24"/>
        </w:rPr>
        <w:t xml:space="preserve">Предметом закупки является приобретение </w:t>
      </w:r>
      <w:r w:rsidR="005E5263" w:rsidRPr="005E5263">
        <w:rPr>
          <w:rFonts w:ascii="Sylfaen" w:hAnsi="Sylfaen" w:cs="Courier New"/>
          <w:i/>
          <w:lang w:eastAsia="en-US" w:bidi="ar-SA"/>
        </w:rPr>
        <w:t xml:space="preserve">&lt;&lt;  </w:t>
      </w:r>
      <w:r w:rsidR="00A3781C">
        <w:rPr>
          <w:rFonts w:ascii="Sylfaen" w:hAnsi="Sylfaen"/>
        </w:rPr>
        <w:t xml:space="preserve">Нор Кянк </w:t>
      </w:r>
      <w:r w:rsidR="005E5263" w:rsidRPr="005E5263">
        <w:rPr>
          <w:rFonts w:ascii="GHEA Grapalat" w:hAnsi="GHEA Grapalat" w:cs="Courier New"/>
          <w:lang w:eastAsia="en-US" w:bidi="ar-SA"/>
        </w:rPr>
        <w:t>детский сад</w:t>
      </w:r>
      <w:r w:rsidR="005E5263" w:rsidRPr="005E5263">
        <w:rPr>
          <w:rFonts w:ascii="Sylfaen" w:hAnsi="Sylfaen" w:cs="Courier New"/>
          <w:i/>
          <w:lang w:eastAsia="en-US" w:bidi="ar-SA"/>
        </w:rPr>
        <w:t xml:space="preserve"> &gt;&gt;</w:t>
      </w:r>
      <w:r w:rsidR="005E5263" w:rsidRPr="005E5263">
        <w:rPr>
          <w:rFonts w:ascii="inherit" w:hAnsi="inherit" w:cs="Courier New"/>
          <w:b/>
          <w:color w:val="70757A"/>
        </w:rPr>
        <w:t xml:space="preserve"> </w:t>
      </w:r>
      <w:r w:rsidR="005E5263" w:rsidRPr="005E5263">
        <w:rPr>
          <w:rFonts w:ascii="inherit" w:hAnsi="inherit" w:cs="Courier New"/>
          <w:color w:val="70757A"/>
          <w:lang w:bidi="ar-SA"/>
        </w:rPr>
        <w:t>HOAK</w:t>
      </w:r>
    </w:p>
    <w:p w:rsidR="00C71AC9" w:rsidRDefault="005E5263" w:rsidP="00C71AC9">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w:t>
      </w:r>
      <w:r w:rsidR="00E12B8D"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00E12B8D" w:rsidRPr="009044F1">
        <w:rPr>
          <w:rFonts w:ascii="GHEA Grapalat" w:hAnsi="GHEA Grapalat"/>
          <w:i w:val="0"/>
          <w:sz w:val="24"/>
          <w:szCs w:val="24"/>
        </w:rPr>
        <w:t xml:space="preserve">", которые сгруппированы в </w:t>
      </w:r>
      <w:r w:rsidR="00E12B8D" w:rsidRPr="00DC2791">
        <w:rPr>
          <w:rFonts w:ascii="GHEA Grapalat" w:hAnsi="GHEA Grapalat"/>
          <w:i w:val="0"/>
          <w:sz w:val="24"/>
          <w:szCs w:val="24"/>
        </w:rPr>
        <w:t>лоты "</w:t>
      </w:r>
      <w:r w:rsidR="00524999">
        <w:rPr>
          <w:rFonts w:ascii="GHEA Grapalat" w:hAnsi="GHEA Grapalat"/>
          <w:i w:val="0"/>
          <w:sz w:val="24"/>
          <w:szCs w:val="24"/>
        </w:rPr>
        <w:t>2</w:t>
      </w:r>
      <w:r w:rsidR="00E12B8D" w:rsidRPr="00DC2791">
        <w:rPr>
          <w:rFonts w:ascii="GHEA Grapalat" w:hAnsi="GHEA Grapalat"/>
          <w:i w:val="0"/>
          <w:sz w:val="24"/>
          <w:szCs w:val="24"/>
        </w:rPr>
        <w:t>":</w:t>
      </w:r>
    </w:p>
    <w:p w:rsidR="00C71AC9" w:rsidRDefault="00C71AC9" w:rsidP="00C71AC9"/>
    <w:p w:rsidR="00C71AC9" w:rsidRPr="00C71AC9" w:rsidRDefault="00C71AC9" w:rsidP="00C71AC9"/>
    <w:p w:rsidR="00C71AC9" w:rsidRDefault="00C71AC9" w:rsidP="00C71AC9">
      <w:r>
        <w:rPr>
          <w:noProof/>
          <w:lang w:bidi="ar-SA"/>
        </w:rPr>
        <mc:AlternateContent>
          <mc:Choice Requires="wps">
            <w:drawing>
              <wp:anchor distT="0" distB="0" distL="114300" distR="114300" simplePos="0" relativeHeight="251659264" behindDoc="0" locked="0" layoutInCell="1" allowOverlap="1" wp14:anchorId="19D376E3" wp14:editId="6084AD64">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C71AC9" w:rsidRDefault="00C71AC9" w:rsidP="00C71AC9">
                            <w:pPr>
                              <w:contextualSpacing/>
                            </w:pPr>
                            <w:r>
                              <w:rPr>
                                <w:noProof/>
                                <w:position w:val="-6"/>
                                <w:lang w:bidi="ar-SA"/>
                              </w:rPr>
                              <w:drawing>
                                <wp:inline distT="0" distB="0" distL="0" distR="0" wp14:anchorId="403C316E" wp14:editId="60410F18">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0"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19D376E3"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C71AC9" w:rsidRDefault="00C71AC9" w:rsidP="00C71AC9">
                      <w:pPr>
                        <w:contextualSpacing/>
                      </w:pPr>
                      <w:r>
                        <w:rPr>
                          <w:noProof/>
                          <w:position w:val="-6"/>
                          <w:lang w:bidi="ar-SA"/>
                        </w:rPr>
                        <w:drawing>
                          <wp:inline distT="0" distB="0" distL="0" distR="0" wp14:anchorId="403C316E" wp14:editId="60410F18">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1"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C71AC9" w:rsidRPr="00C8129D" w:rsidRDefault="00C71AC9" w:rsidP="00C71AC9">
      <w:pPr>
        <w:pStyle w:val="aff3"/>
        <w:ind w:left="927"/>
        <w:rPr>
          <w:lang w:val="af-ZA"/>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C71AC9" w:rsidRPr="00500414" w:rsidTr="004A17AE">
        <w:trPr>
          <w:trHeight w:val="480"/>
        </w:trPr>
        <w:tc>
          <w:tcPr>
            <w:tcW w:w="3012" w:type="dxa"/>
            <w:gridSpan w:val="2"/>
          </w:tcPr>
          <w:p w:rsidR="00C71AC9" w:rsidRPr="00500414" w:rsidRDefault="00C71AC9" w:rsidP="004A17AE">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rPr>
              <w:t>Порции</w:t>
            </w:r>
          </w:p>
        </w:tc>
        <w:tc>
          <w:tcPr>
            <w:tcW w:w="4076" w:type="dxa"/>
            <w:vMerge w:val="restart"/>
          </w:tcPr>
          <w:p w:rsidR="00C71AC9" w:rsidRPr="00500414" w:rsidRDefault="00C71AC9" w:rsidP="004A17AE">
            <w:pPr>
              <w:pStyle w:val="23"/>
              <w:spacing w:line="240" w:lineRule="auto"/>
              <w:ind w:firstLine="0"/>
              <w:jc w:val="center"/>
              <w:rPr>
                <w:rFonts w:ascii="Times New Roman" w:hAnsi="Times New Roman"/>
                <w:b/>
                <w:bCs/>
                <w:i/>
                <w:iCs/>
              </w:rPr>
            </w:pPr>
            <w:r w:rsidRPr="00500414">
              <w:rPr>
                <w:rFonts w:ascii="Times New Roman" w:hAnsi="Times New Roman"/>
                <w:b/>
                <w:bCs/>
                <w:i/>
                <w:iCs/>
              </w:rPr>
              <w:t>Название дозы</w:t>
            </w:r>
          </w:p>
        </w:tc>
      </w:tr>
      <w:tr w:rsidR="00C71AC9" w:rsidRPr="00500414" w:rsidTr="004A17AE">
        <w:trPr>
          <w:trHeight w:val="292"/>
        </w:trPr>
        <w:tc>
          <w:tcPr>
            <w:tcW w:w="1642" w:type="dxa"/>
          </w:tcPr>
          <w:p w:rsidR="00C71AC9" w:rsidRPr="00500414" w:rsidRDefault="00C71AC9" w:rsidP="004A17AE">
            <w:pPr>
              <w:pStyle w:val="23"/>
              <w:spacing w:line="240" w:lineRule="auto"/>
              <w:jc w:val="center"/>
              <w:rPr>
                <w:rFonts w:ascii="Times New Roman" w:hAnsi="Times New Roman"/>
                <w:b/>
                <w:bCs/>
                <w:i/>
                <w:iCs/>
                <w:sz w:val="14"/>
                <w:szCs w:val="14"/>
              </w:rPr>
            </w:pPr>
            <w:r w:rsidRPr="00500414">
              <w:rPr>
                <w:rFonts w:ascii="Times New Roman" w:hAnsi="Times New Roman"/>
                <w:b/>
                <w:bCs/>
                <w:i/>
                <w:iCs/>
                <w:sz w:val="14"/>
                <w:szCs w:val="14"/>
              </w:rPr>
              <w:t>цифры</w:t>
            </w:r>
          </w:p>
        </w:tc>
        <w:tc>
          <w:tcPr>
            <w:tcW w:w="1370" w:type="dxa"/>
          </w:tcPr>
          <w:p w:rsidR="00C71AC9" w:rsidRPr="00500414" w:rsidRDefault="00C71AC9" w:rsidP="004A17AE">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lang w:val="hy-AM"/>
              </w:rPr>
              <w:t>цена покупки</w:t>
            </w:r>
          </w:p>
        </w:tc>
        <w:tc>
          <w:tcPr>
            <w:tcW w:w="4076" w:type="dxa"/>
            <w:vMerge/>
          </w:tcPr>
          <w:p w:rsidR="00C71AC9" w:rsidRPr="00500414" w:rsidRDefault="00C71AC9" w:rsidP="004A17AE">
            <w:pPr>
              <w:pStyle w:val="23"/>
              <w:spacing w:line="240" w:lineRule="auto"/>
              <w:ind w:firstLine="0"/>
              <w:jc w:val="left"/>
              <w:rPr>
                <w:rFonts w:ascii="Times New Roman" w:hAnsi="Times New Roman"/>
                <w:b/>
                <w:bCs/>
                <w:i/>
                <w:iCs/>
              </w:rPr>
            </w:pPr>
          </w:p>
        </w:tc>
      </w:tr>
      <w:tr w:rsidR="00C71AC9" w:rsidRPr="00500414" w:rsidTr="004A17AE">
        <w:trPr>
          <w:trHeight w:val="292"/>
        </w:trPr>
        <w:tc>
          <w:tcPr>
            <w:tcW w:w="1642" w:type="dxa"/>
          </w:tcPr>
          <w:p w:rsidR="00C71AC9" w:rsidRPr="00500414" w:rsidRDefault="00C71AC9" w:rsidP="004A17AE">
            <w:pPr>
              <w:pStyle w:val="23"/>
              <w:spacing w:line="240" w:lineRule="auto"/>
              <w:ind w:firstLine="0"/>
              <w:rPr>
                <w:rFonts w:ascii="Times New Roman" w:hAnsi="Times New Roman"/>
                <w:b/>
                <w:bCs/>
                <w:i/>
                <w:iCs/>
                <w:sz w:val="14"/>
                <w:szCs w:val="14"/>
              </w:rPr>
            </w:pPr>
          </w:p>
        </w:tc>
        <w:tc>
          <w:tcPr>
            <w:tcW w:w="1370" w:type="dxa"/>
          </w:tcPr>
          <w:p w:rsidR="00C71AC9" w:rsidRPr="00500414" w:rsidRDefault="00C71AC9" w:rsidP="004A17AE">
            <w:pPr>
              <w:pStyle w:val="23"/>
              <w:spacing w:line="240" w:lineRule="auto"/>
              <w:ind w:firstLine="0"/>
              <w:jc w:val="center"/>
              <w:rPr>
                <w:rFonts w:ascii="Times New Roman" w:hAnsi="Times New Roman"/>
                <w:b/>
                <w:bCs/>
                <w:i/>
                <w:iCs/>
                <w:sz w:val="14"/>
                <w:szCs w:val="14"/>
                <w:lang w:val="hy-AM"/>
              </w:rPr>
            </w:pPr>
          </w:p>
        </w:tc>
        <w:tc>
          <w:tcPr>
            <w:tcW w:w="4076" w:type="dxa"/>
          </w:tcPr>
          <w:p w:rsidR="00C71AC9" w:rsidRPr="00500414" w:rsidRDefault="00C71AC9" w:rsidP="004A17AE">
            <w:pPr>
              <w:pStyle w:val="23"/>
              <w:spacing w:line="240" w:lineRule="auto"/>
              <w:ind w:firstLine="0"/>
              <w:jc w:val="left"/>
              <w:rPr>
                <w:rFonts w:ascii="Times New Roman" w:hAnsi="Times New Roman"/>
                <w:b/>
                <w:bCs/>
                <w:i/>
                <w:iCs/>
              </w:rPr>
            </w:pPr>
          </w:p>
        </w:tc>
      </w:tr>
      <w:tr w:rsidR="00C71AC9" w:rsidRPr="00500414" w:rsidTr="004A17AE">
        <w:tc>
          <w:tcPr>
            <w:tcW w:w="1642" w:type="dxa"/>
          </w:tcPr>
          <w:p w:rsidR="00C71AC9" w:rsidRPr="00500414" w:rsidRDefault="00C71AC9" w:rsidP="004A17AE">
            <w:pPr>
              <w:pStyle w:val="23"/>
              <w:spacing w:line="240" w:lineRule="auto"/>
              <w:ind w:firstLine="0"/>
              <w:jc w:val="right"/>
              <w:rPr>
                <w:rFonts w:ascii="Times New Roman" w:hAnsi="Times New Roman"/>
                <w:sz w:val="16"/>
              </w:rPr>
            </w:pPr>
            <w:r>
              <w:rPr>
                <w:rFonts w:ascii="Times New Roman" w:hAnsi="Times New Roman"/>
                <w:sz w:val="16"/>
              </w:rPr>
              <w:t>2:</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sz w:val="16"/>
              </w:rPr>
            </w:pPr>
            <w:r>
              <w:rPr>
                <w:rFonts w:ascii="Calibri" w:hAnsi="Calibri" w:cs="Calibri"/>
                <w:color w:val="000000"/>
              </w:rPr>
              <w:t>560000</w:t>
            </w:r>
          </w:p>
        </w:tc>
        <w:tc>
          <w:tcPr>
            <w:tcW w:w="4076" w:type="dxa"/>
            <w:tcBorders>
              <w:top w:val="single" w:sz="4" w:space="0" w:color="auto"/>
              <w:left w:val="single" w:sz="4" w:space="0" w:color="auto"/>
              <w:bottom w:val="single" w:sz="4" w:space="0" w:color="auto"/>
              <w:right w:val="nil"/>
            </w:tcBorders>
            <w:shd w:val="clear" w:color="auto" w:fill="auto"/>
            <w:vAlign w:val="bottom"/>
          </w:tcPr>
          <w:p w:rsidR="00C71AC9" w:rsidRPr="00500414" w:rsidRDefault="00C71AC9" w:rsidP="004A17AE">
            <w:pPr>
              <w:pStyle w:val="23"/>
              <w:spacing w:line="240" w:lineRule="auto"/>
              <w:ind w:firstLine="0"/>
              <w:jc w:val="left"/>
              <w:rPr>
                <w:rFonts w:ascii="Times New Roman" w:hAnsi="Times New Roman"/>
              </w:rPr>
            </w:pPr>
            <w:r>
              <w:rPr>
                <w:rFonts w:ascii="Calibri" w:hAnsi="Calibri" w:cs="Calibri"/>
                <w:color w:val="000000"/>
              </w:rPr>
              <w:t>Хлеб</w:t>
            </w:r>
          </w:p>
        </w:tc>
      </w:tr>
      <w:tr w:rsidR="00C71AC9" w:rsidRPr="00500414" w:rsidTr="004A17AE">
        <w:tc>
          <w:tcPr>
            <w:tcW w:w="1642" w:type="dxa"/>
          </w:tcPr>
          <w:p w:rsidR="00C71AC9" w:rsidRDefault="00C71AC9" w:rsidP="004A17AE">
            <w:pPr>
              <w:pStyle w:val="23"/>
              <w:spacing w:line="240" w:lineRule="auto"/>
              <w:ind w:firstLine="0"/>
              <w:jc w:val="right"/>
              <w:rPr>
                <w:rFonts w:ascii="Times New Roman" w:hAnsi="Times New Roman"/>
              </w:rPr>
            </w:pPr>
            <w:r>
              <w:rPr>
                <w:rFonts w:ascii="Times New Roman" w:hAnsi="Times New Roman"/>
              </w:rPr>
              <w:t>6</w:t>
            </w:r>
          </w:p>
        </w:tc>
        <w:tc>
          <w:tcPr>
            <w:tcW w:w="1370" w:type="dxa"/>
            <w:tcBorders>
              <w:top w:val="nil"/>
              <w:left w:val="single" w:sz="4" w:space="0" w:color="auto"/>
              <w:bottom w:val="single" w:sz="4" w:space="0" w:color="auto"/>
              <w:right w:val="single" w:sz="4" w:space="0" w:color="auto"/>
            </w:tcBorders>
            <w:shd w:val="clear" w:color="auto" w:fill="auto"/>
            <w:vAlign w:val="bottom"/>
          </w:tcPr>
          <w:p w:rsidR="00C71AC9" w:rsidRDefault="00C71AC9" w:rsidP="004A17AE">
            <w:pPr>
              <w:pStyle w:val="23"/>
              <w:spacing w:line="240" w:lineRule="auto"/>
              <w:ind w:firstLine="0"/>
              <w:jc w:val="left"/>
              <w:rPr>
                <w:rFonts w:ascii="Calibri" w:hAnsi="Calibri" w:cs="Calibri"/>
                <w:color w:val="000000"/>
              </w:rPr>
            </w:pPr>
            <w:r>
              <w:rPr>
                <w:rFonts w:ascii="Calibri" w:hAnsi="Calibri" w:cs="Calibri"/>
                <w:color w:val="000000"/>
              </w:rPr>
              <w:t>954000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rsidR="00C71AC9" w:rsidRDefault="00C71AC9" w:rsidP="004A17AE">
            <w:pPr>
              <w:pStyle w:val="23"/>
              <w:spacing w:line="240" w:lineRule="auto"/>
              <w:ind w:firstLine="0"/>
              <w:jc w:val="left"/>
              <w:rPr>
                <w:rFonts w:ascii="Calibri" w:hAnsi="Calibri" w:cs="Calibri"/>
                <w:color w:val="000000"/>
              </w:rPr>
            </w:pPr>
            <w:r>
              <w:rPr>
                <w:rFonts w:ascii="Calibri" w:hAnsi="Calibri" w:cs="Calibri"/>
                <w:color w:val="000000"/>
              </w:rPr>
              <w:t>Масло</w:t>
            </w:r>
          </w:p>
        </w:tc>
      </w:tr>
    </w:tbl>
    <w:p w:rsidR="00C71AC9" w:rsidRDefault="00C71AC9" w:rsidP="00C71AC9">
      <w:pPr>
        <w:ind w:firstLine="709"/>
        <w:jc w:val="both"/>
      </w:pPr>
    </w:p>
    <w:p w:rsidR="00C71AC9" w:rsidRDefault="00C71AC9" w:rsidP="00C71AC9">
      <w:pPr>
        <w:pStyle w:val="3"/>
        <w:keepNext w:val="0"/>
        <w:widowControl w:val="0"/>
        <w:tabs>
          <w:tab w:val="left" w:pos="1134"/>
        </w:tabs>
        <w:spacing w:after="160" w:line="240" w:lineRule="auto"/>
        <w:ind w:firstLine="567"/>
        <w:jc w:val="both"/>
        <w:rPr>
          <w:rFonts w:ascii="GHEA Grapalat" w:hAnsi="GHEA Grapalat"/>
          <w:i w:val="0"/>
          <w:sz w:val="24"/>
          <w:szCs w:val="24"/>
        </w:rPr>
      </w:pPr>
    </w:p>
    <w:p w:rsidR="00C71AC9" w:rsidRDefault="00C71AC9" w:rsidP="00C71AC9">
      <w:pPr>
        <w:pStyle w:val="3"/>
        <w:keepNext w:val="0"/>
        <w:widowControl w:val="0"/>
        <w:tabs>
          <w:tab w:val="left" w:pos="1134"/>
        </w:tabs>
        <w:spacing w:after="160" w:line="240" w:lineRule="auto"/>
        <w:ind w:firstLine="567"/>
        <w:jc w:val="both"/>
        <w:rPr>
          <w:rFonts w:ascii="GHEA Grapalat" w:hAnsi="GHEA Grapalat"/>
          <w:i w:val="0"/>
          <w:sz w:val="24"/>
          <w:szCs w:val="24"/>
        </w:rPr>
      </w:pPr>
    </w:p>
    <w:p w:rsidR="00C71AC9" w:rsidRDefault="00C71AC9" w:rsidP="00C71AC9">
      <w:pPr>
        <w:pStyle w:val="3"/>
        <w:keepNext w:val="0"/>
        <w:widowControl w:val="0"/>
        <w:tabs>
          <w:tab w:val="left" w:pos="1134"/>
        </w:tabs>
        <w:spacing w:after="160" w:line="240" w:lineRule="auto"/>
        <w:ind w:firstLine="567"/>
        <w:jc w:val="both"/>
        <w:rPr>
          <w:rFonts w:ascii="GHEA Grapalat" w:hAnsi="GHEA Grapalat"/>
          <w:i w:val="0"/>
          <w:sz w:val="24"/>
          <w:szCs w:val="24"/>
        </w:rPr>
      </w:pPr>
    </w:p>
    <w:p w:rsidR="00C71AC9" w:rsidRDefault="00C71AC9" w:rsidP="00C71AC9">
      <w:pPr>
        <w:pStyle w:val="3"/>
        <w:keepNext w:val="0"/>
        <w:widowControl w:val="0"/>
        <w:tabs>
          <w:tab w:val="left" w:pos="1134"/>
        </w:tabs>
        <w:spacing w:after="160" w:line="240" w:lineRule="auto"/>
        <w:ind w:firstLine="567"/>
        <w:jc w:val="both"/>
        <w:rPr>
          <w:rFonts w:ascii="GHEA Grapalat" w:hAnsi="GHEA Grapalat"/>
          <w:i w:val="0"/>
          <w:sz w:val="24"/>
          <w:szCs w:val="24"/>
        </w:rPr>
      </w:pPr>
    </w:p>
    <w:p w:rsidR="00E12B8D" w:rsidRPr="00B453CD" w:rsidRDefault="00E12B8D" w:rsidP="00C71AC9">
      <w:pPr>
        <w:pStyle w:val="3"/>
        <w:keepNext w:val="0"/>
        <w:widowControl w:val="0"/>
        <w:tabs>
          <w:tab w:val="left" w:pos="1134"/>
        </w:tabs>
        <w:spacing w:after="160" w:line="240" w:lineRule="auto"/>
        <w:ind w:firstLine="567"/>
        <w:jc w:val="both"/>
        <w:rPr>
          <w:rFonts w:ascii="GHEA Grapalat" w:hAnsi="GHEA Grapalat"/>
          <w:sz w:val="24"/>
          <w:szCs w:val="24"/>
        </w:rPr>
      </w:pPr>
      <w:r w:rsidRPr="00DC279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w:t>
      </w:r>
      <w:r w:rsidRPr="009044F1">
        <w:rPr>
          <w:rFonts w:ascii="GHEA Grapalat" w:hAnsi="GHEA Grapalat"/>
          <w:sz w:val="24"/>
          <w:szCs w:val="24"/>
        </w:rPr>
        <w:t xml:space="preserve">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6A33D1">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6A33D1">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lastRenderedPageBreak/>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w:t>
      </w:r>
      <w:r w:rsidRPr="009044F1">
        <w:rPr>
          <w:rFonts w:ascii="GHEA Grapalat" w:hAnsi="GHEA Grapalat"/>
          <w:color w:val="000000"/>
        </w:rPr>
        <w:lastRenderedPageBreak/>
        <w:t>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lastRenderedPageBreak/>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3"/>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4"/>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Pr="00FE0BCD" w:rsidRDefault="00E12B8D" w:rsidP="005E5263">
      <w:pPr>
        <w:pStyle w:val="a3"/>
        <w:widowControl w:val="0"/>
        <w:spacing w:after="160"/>
        <w:ind w:firstLine="567"/>
        <w:rPr>
          <w:rFonts w:ascii="Calibri" w:hAnsi="Calibri"/>
          <w:i w:val="0"/>
          <w:sz w:val="22"/>
          <w:szCs w:val="22"/>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5E5263" w:rsidRPr="005E5263">
        <w:rPr>
          <w:rFonts w:ascii="GHEA Grapalat" w:hAnsi="GHEA Grapalat"/>
          <w:sz w:val="24"/>
          <w:szCs w:val="24"/>
        </w:rPr>
        <w:t xml:space="preserve">Араратской </w:t>
      </w:r>
      <w:r w:rsidR="005E5263" w:rsidRPr="00CC492F">
        <w:rPr>
          <w:rFonts w:ascii="GHEA Grapalat" w:hAnsi="GHEA Grapalat"/>
          <w:sz w:val="24"/>
          <w:szCs w:val="24"/>
        </w:rPr>
        <w:t xml:space="preserve">области </w:t>
      </w:r>
      <w:r w:rsidR="005E5263" w:rsidRPr="00CC492F">
        <w:rPr>
          <w:rFonts w:ascii="Calibri" w:hAnsi="Calibri"/>
          <w:sz w:val="24"/>
          <w:szCs w:val="24"/>
        </w:rPr>
        <w:t xml:space="preserve"> </w:t>
      </w:r>
      <w:r w:rsidR="00053C33" w:rsidRPr="004E1143">
        <w:rPr>
          <w:rFonts w:ascii="Sylfaen" w:hAnsi="Sylfaen"/>
        </w:rPr>
        <w:t>В.</w:t>
      </w:r>
      <w:r w:rsidR="00053C33">
        <w:rPr>
          <w:rFonts w:ascii="Sylfaen" w:hAnsi="Sylfaen"/>
        </w:rPr>
        <w:t xml:space="preserve"> Мамиконяна 12, поселок Нор Кянк</w:t>
      </w:r>
      <w:r w:rsidR="00053C33" w:rsidRPr="009E3704">
        <w:rPr>
          <w:rFonts w:ascii="Sylfaen" w:hAnsi="Sylfaen"/>
          <w:color w:val="FF0000"/>
          <w:sz w:val="24"/>
          <w:szCs w:val="24"/>
        </w:rPr>
        <w:t xml:space="preserve"> 1</w:t>
      </w:r>
      <w:r w:rsidR="00524999">
        <w:rPr>
          <w:rFonts w:ascii="Sylfaen" w:hAnsi="Sylfaen"/>
          <w:color w:val="FF0000"/>
          <w:sz w:val="24"/>
          <w:szCs w:val="24"/>
        </w:rPr>
        <w:t>6</w:t>
      </w:r>
      <w:r w:rsidR="00053C33" w:rsidRPr="009E3704">
        <w:rPr>
          <w:rFonts w:ascii="Sylfaen" w:hAnsi="Sylfaen"/>
          <w:color w:val="FF0000"/>
          <w:sz w:val="24"/>
          <w:szCs w:val="24"/>
        </w:rPr>
        <w:t>:</w:t>
      </w:r>
      <w:r w:rsidR="00053C33">
        <w:rPr>
          <w:rFonts w:ascii="Sylfaen" w:hAnsi="Sylfaen"/>
          <w:color w:val="FF0000"/>
          <w:sz w:val="24"/>
          <w:szCs w:val="24"/>
        </w:rPr>
        <w:t>3</w:t>
      </w:r>
      <w:r w:rsidR="00053C33" w:rsidRPr="009256FD">
        <w:rPr>
          <w:rFonts w:ascii="Sylfaen" w:hAnsi="Sylfaen"/>
          <w:color w:val="FF0000"/>
          <w:sz w:val="24"/>
          <w:szCs w:val="24"/>
        </w:rPr>
        <w:t>0</w:t>
      </w:r>
      <w:r w:rsidR="00053C33" w:rsidRPr="009E3704">
        <w:rPr>
          <w:rFonts w:ascii="Sylfaen" w:hAnsi="Sylfaen"/>
          <w:color w:val="FF0000"/>
          <w:sz w:val="24"/>
          <w:szCs w:val="24"/>
        </w:rPr>
        <w:t xml:space="preserve"> </w:t>
      </w:r>
      <w:r w:rsidR="00524999">
        <w:rPr>
          <w:rFonts w:ascii="Sylfaen" w:hAnsi="Sylfaen"/>
          <w:color w:val="FF0000"/>
          <w:sz w:val="24"/>
          <w:szCs w:val="24"/>
        </w:rPr>
        <w:t xml:space="preserve"> 23</w:t>
      </w:r>
      <w:r w:rsidR="00053C33">
        <w:rPr>
          <w:rFonts w:ascii="Sylfaen" w:hAnsi="Sylfaen"/>
          <w:color w:val="FF0000"/>
          <w:sz w:val="24"/>
          <w:szCs w:val="24"/>
        </w:rPr>
        <w:t>.</w:t>
      </w:r>
      <w:r w:rsidR="00524999">
        <w:rPr>
          <w:rFonts w:ascii="GHEA Grapalat" w:hAnsi="GHEA Grapalat"/>
          <w:color w:val="FF0000"/>
          <w:sz w:val="24"/>
          <w:szCs w:val="24"/>
        </w:rPr>
        <w:t>12</w:t>
      </w:r>
      <w:r w:rsidR="00053C33">
        <w:rPr>
          <w:rFonts w:ascii="GHEA Grapalat" w:hAnsi="GHEA Grapalat"/>
          <w:color w:val="FF0000"/>
          <w:sz w:val="24"/>
          <w:szCs w:val="24"/>
        </w:rPr>
        <w:t>.2024</w:t>
      </w:r>
      <w:r w:rsidR="00053C33" w:rsidRPr="009E3704">
        <w:rPr>
          <w:rFonts w:ascii="GHEA Grapalat" w:hAnsi="GHEA Grapalat"/>
          <w:color w:val="FF0000"/>
          <w:sz w:val="24"/>
          <w:szCs w:val="24"/>
        </w:rPr>
        <w:t xml:space="preserve"> </w:t>
      </w:r>
      <w:r w:rsidR="00053C33">
        <w:rPr>
          <w:rFonts w:ascii="GHEA Grapalat" w:hAnsi="GHEA Grapalat"/>
          <w:sz w:val="24"/>
          <w:szCs w:val="24"/>
        </w:rPr>
        <w:t>дня</w:t>
      </w:r>
      <w:r w:rsidR="00053C33" w:rsidRPr="00FE0BCD">
        <w:rPr>
          <w:rFonts w:ascii="GHEA Grapalat" w:hAnsi="GHEA Grapalat"/>
          <w:sz w:val="22"/>
          <w:szCs w:val="22"/>
        </w:rPr>
        <w:t xml:space="preserve"> </w:t>
      </w:r>
      <w:r w:rsidR="00053C33">
        <w:rPr>
          <w:rFonts w:ascii="GHEA Grapalat" w:hAnsi="GHEA Grapalat"/>
          <w:sz w:val="22"/>
          <w:szCs w:val="22"/>
        </w:rPr>
        <w:t xml:space="preserve"> </w:t>
      </w:r>
      <w:r w:rsidRPr="00FE0BCD">
        <w:rPr>
          <w:rFonts w:ascii="GHEA Grapalat" w:hAnsi="GHEA Grapalat"/>
          <w:sz w:val="22"/>
          <w:szCs w:val="22"/>
        </w:rPr>
        <w:t xml:space="preserve">с даты 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w:t>
      </w:r>
      <w:r>
        <w:rPr>
          <w:rFonts w:ascii="GHEA Grapalat" w:hAnsi="GHEA Grapalat"/>
          <w:sz w:val="24"/>
          <w:szCs w:val="24"/>
        </w:rPr>
        <w:lastRenderedPageBreak/>
        <w:t>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5"/>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lastRenderedPageBreak/>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6"/>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Default="00E12B8D"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Pr="00CC0E15" w:rsidRDefault="00053C33"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0A710A"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0A710A">
        <w:rPr>
          <w:rFonts w:ascii="GHEA Grapalat" w:hAnsi="GHEA Grapalat"/>
          <w:sz w:val="24"/>
          <w:szCs w:val="24"/>
        </w:rPr>
        <w:t xml:space="preserve">на </w:t>
      </w:r>
      <w:r w:rsidR="009E3704" w:rsidRPr="000A710A">
        <w:rPr>
          <w:rFonts w:ascii="GHEA Grapalat" w:hAnsi="GHEA Grapalat"/>
          <w:sz w:val="24"/>
          <w:szCs w:val="24"/>
        </w:rPr>
        <w:t xml:space="preserve"> </w:t>
      </w:r>
      <w:r w:rsidR="007941A0" w:rsidRPr="000A710A">
        <w:rPr>
          <w:rFonts w:ascii="GHEA Grapalat" w:hAnsi="GHEA Grapalat"/>
          <w:sz w:val="24"/>
          <w:szCs w:val="24"/>
        </w:rPr>
        <w:t>1</w:t>
      </w:r>
      <w:r w:rsidR="00524999">
        <w:rPr>
          <w:rFonts w:ascii="GHEA Grapalat" w:hAnsi="GHEA Grapalat"/>
          <w:sz w:val="24"/>
          <w:szCs w:val="24"/>
        </w:rPr>
        <w:t>6</w:t>
      </w:r>
      <w:r w:rsidR="009E3704" w:rsidRPr="000A710A">
        <w:rPr>
          <w:rFonts w:ascii="GHEA Grapalat" w:hAnsi="GHEA Grapalat"/>
          <w:sz w:val="24"/>
          <w:szCs w:val="24"/>
        </w:rPr>
        <w:t>:</w:t>
      </w:r>
      <w:r w:rsidR="000A710A" w:rsidRPr="000A710A">
        <w:rPr>
          <w:rFonts w:ascii="Sylfaen" w:hAnsi="Sylfaen"/>
          <w:sz w:val="24"/>
          <w:szCs w:val="24"/>
        </w:rPr>
        <w:t>3</w:t>
      </w:r>
      <w:r w:rsidR="00524999">
        <w:rPr>
          <w:rFonts w:ascii="GHEA Grapalat" w:hAnsi="GHEA Grapalat"/>
          <w:sz w:val="24"/>
          <w:szCs w:val="24"/>
        </w:rPr>
        <w:t>0 в 23.12</w:t>
      </w:r>
      <w:r w:rsidR="0056009E">
        <w:rPr>
          <w:rFonts w:ascii="GHEA Grapalat" w:hAnsi="GHEA Grapalat"/>
          <w:sz w:val="24"/>
          <w:szCs w:val="24"/>
        </w:rPr>
        <w:t>.2024</w:t>
      </w:r>
      <w:r w:rsidR="009E3704" w:rsidRPr="000A710A">
        <w:rPr>
          <w:rFonts w:ascii="Sylfaen" w:hAnsi="Sylfaen"/>
          <w:sz w:val="24"/>
          <w:szCs w:val="24"/>
          <w:lang w:val="hy-AM"/>
        </w:rPr>
        <w:t xml:space="preserve"> </w:t>
      </w:r>
      <w:r w:rsidRPr="000A710A">
        <w:rPr>
          <w:rFonts w:ascii="GHEA Grapalat" w:hAnsi="GHEA Grapalat"/>
          <w:sz w:val="24"/>
          <w:szCs w:val="24"/>
        </w:rPr>
        <w:t xml:space="preserve">со дня опубликования в бюллетене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lastRenderedPageBreak/>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7"/>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xml:space="preserve">. настоящего </w:t>
      </w:r>
      <w:r w:rsidRPr="009044F1">
        <w:rPr>
          <w:rFonts w:ascii="GHEA Grapalat" w:hAnsi="GHEA Grapalat"/>
          <w:sz w:val="24"/>
          <w:szCs w:val="24"/>
        </w:rPr>
        <w:lastRenderedPageBreak/>
        <w:t>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 xml:space="preserve">На следующий день после </w:t>
      </w:r>
      <w:r w:rsidRPr="00050A4A">
        <w:rPr>
          <w:rFonts w:ascii="GHEA Grapalat" w:hAnsi="GHEA Grapalat"/>
        </w:rPr>
        <w:lastRenderedPageBreak/>
        <w:t>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6A33D1">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6A33D1">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lastRenderedPageBreak/>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6A33D1">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6A33D1">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lastRenderedPageBreak/>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9"/>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0"/>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1"/>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lastRenderedPageBreak/>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12"/>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w:t>
      </w:r>
      <w:r w:rsidRPr="00B138F3">
        <w:rPr>
          <w:rFonts w:ascii="GHEA Grapalat" w:hAnsi="GHEA Grapalat"/>
        </w:rPr>
        <w:lastRenderedPageBreak/>
        <w:t>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3"/>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524999">
        <w:rPr>
          <w:rFonts w:ascii="Sylfaen" w:hAnsi="Sylfaen"/>
          <w:sz w:val="24"/>
          <w:szCs w:val="24"/>
        </w:rPr>
        <w:t xml:space="preserve">NM-GHAPDzB-25/02  </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2F25A9" w:rsidP="00E12B8D">
      <w:pPr>
        <w:jc w:val="both"/>
        <w:rPr>
          <w:rFonts w:ascii="GHEA Grapalat" w:hAnsi="GHEA Grapalat" w:cs="Sylfaen"/>
        </w:rPr>
      </w:pPr>
      <w:r>
        <w:rPr>
          <w:rFonts w:ascii="Sylfaen" w:hAnsi="Sylfaen"/>
        </w:rPr>
        <w:t>&lt;&lt;Нор Кянки НУХ&gt;&gt; НО</w:t>
      </w:r>
      <w:r w:rsidRPr="004E1143">
        <w:rPr>
          <w:rFonts w:ascii="Sylfaen" w:hAnsi="Sylfaen"/>
        </w:rPr>
        <w:t>АК</w:t>
      </w:r>
      <w:r w:rsidRPr="002F3728">
        <w:rPr>
          <w:rFonts w:ascii="Sylfaen" w:hAnsi="Sylfaen"/>
          <w:i/>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524999">
        <w:rPr>
          <w:rFonts w:ascii="Sylfaen" w:hAnsi="Sylfaen"/>
        </w:rPr>
        <w:t xml:space="preserve">NM-GHAPDzB-25/02  </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lastRenderedPageBreak/>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524999">
        <w:rPr>
          <w:rFonts w:ascii="Sylfaen" w:hAnsi="Sylfaen"/>
        </w:rPr>
        <w:t xml:space="preserve">NM-GHAPDzB-25/02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6A33D1">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524999">
        <w:rPr>
          <w:rFonts w:ascii="Sylfaen" w:hAnsi="Sylfaen"/>
        </w:rPr>
        <w:t xml:space="preserve">NM-GHAPDzB-25/02  </w:t>
      </w:r>
      <w:r w:rsidR="008B1F5B">
        <w:rPr>
          <w:rFonts w:ascii="Sylfaen" w:hAnsi="Sylfaen"/>
          <w:i/>
        </w:rPr>
        <w:t xml:space="preserve"> </w:t>
      </w:r>
      <w:r w:rsidRPr="00AF791F">
        <w:rPr>
          <w:rFonts w:ascii="GHEA Grapalat" w:hAnsi="GHEA Grapalat"/>
        </w:rPr>
        <w:t>"*</w:t>
      </w:r>
    </w:p>
    <w:p w:rsidR="00E12B8D" w:rsidRDefault="00E12B8D" w:rsidP="006A33D1">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6A33D1">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4"/>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524999">
        <w:rPr>
          <w:rFonts w:ascii="Sylfaen" w:hAnsi="Sylfaen"/>
          <w:sz w:val="24"/>
          <w:szCs w:val="24"/>
        </w:rPr>
        <w:t xml:space="preserve">NM-GHAPDzB-25/02  </w:t>
      </w:r>
      <w:r>
        <w:rPr>
          <w:rFonts w:ascii="GHEA Grapalat" w:hAnsi="GHEA Grapalat"/>
          <w:b/>
          <w:sz w:val="24"/>
          <w:szCs w:val="24"/>
        </w:rPr>
        <w:t>"</w:t>
      </w:r>
      <w:r>
        <w:rPr>
          <w:rStyle w:val="af6"/>
          <w:rFonts w:ascii="GHEA Grapalat" w:hAnsi="GHEA Grapalat"/>
          <w:b/>
          <w:sz w:val="24"/>
          <w:szCs w:val="24"/>
        </w:rPr>
        <w:footnoteReference w:customMarkFollows="1" w:id="15"/>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524999">
        <w:rPr>
          <w:rFonts w:ascii="Sylfaen" w:hAnsi="Sylfaen"/>
        </w:rPr>
        <w:t xml:space="preserve">NM-GHAPDzB-25/02  </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524999">
        <w:rPr>
          <w:rFonts w:ascii="Sylfaen" w:hAnsi="Sylfaen"/>
          <w:i w:val="0"/>
          <w:sz w:val="24"/>
          <w:szCs w:val="24"/>
        </w:rPr>
        <w:t xml:space="preserve">NM-GHAPDzB-25/02  </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6A33D1">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lastRenderedPageBreak/>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br w:type="page"/>
      </w:r>
    </w:p>
    <w:p w:rsidR="00E12B8D" w:rsidRPr="009A52BE" w:rsidRDefault="00E12B8D" w:rsidP="006A33D1">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3D0B0B"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3D0B0B"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6A33D1">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3D0B0B"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3D0B0B"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3D0B0B"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3D0B0B"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lastRenderedPageBreak/>
        <w:br w:type="page"/>
      </w:r>
    </w:p>
    <w:p w:rsidR="00E12B8D" w:rsidRPr="00FD1EE4" w:rsidRDefault="00E12B8D" w:rsidP="006A33D1">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lastRenderedPageBreak/>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lastRenderedPageBreak/>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3D0B0B"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3D0B0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3D0B0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3D0B0B"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3D0B0B"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3D0B0B"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3D0B0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3D0B0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3D0B0B"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3D0B0B"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3D0B0B"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3D0B0B"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E12B8D" w:rsidRPr="00B23852" w:rsidRDefault="003D0B0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3D0B0B"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E12B8D" w:rsidRPr="005600B4" w:rsidRDefault="003D0B0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3D0B0B"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6A33D1">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6A33D1">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 xml:space="preserve">Имя и фамилия реального </w:t>
            </w:r>
            <w:r w:rsidRPr="00407276">
              <w:rPr>
                <w:rFonts w:ascii="GHEA Grapalat" w:eastAsia="GHEA Grapalat" w:hAnsi="GHEA Grapalat" w:cs="GHEA Grapalat"/>
                <w:color w:val="000000"/>
              </w:rPr>
              <w:lastRenderedPageBreak/>
              <w:t>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6A33D1">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6A33D1">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6A33D1">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6A33D1">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6A33D1">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6A33D1">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6A33D1">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6A33D1">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6A33D1">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6A33D1">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6A33D1">
      <w:pPr>
        <w:pStyle w:val="aff3"/>
        <w:numPr>
          <w:ilvl w:val="0"/>
          <w:numId w:val="5"/>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6A33D1">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6A33D1">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6A33D1">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6A33D1">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6A33D1">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w:t>
      </w:r>
      <w:r w:rsidRPr="000306ED">
        <w:rPr>
          <w:rFonts w:ascii="GHEA Grapalat" w:hAnsi="GHEA Grapalat"/>
        </w:rPr>
        <w:lastRenderedPageBreak/>
        <w:t>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524999">
        <w:rPr>
          <w:rFonts w:ascii="Sylfaen" w:hAnsi="Sylfaen"/>
          <w:sz w:val="24"/>
          <w:szCs w:val="24"/>
        </w:rPr>
        <w:t xml:space="preserve">NM-GHAPDzB-25/02  </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524999">
        <w:rPr>
          <w:rFonts w:ascii="Sylfaen" w:hAnsi="Sylfaen"/>
        </w:rPr>
        <w:t xml:space="preserve">NM-GHAPDzB-25/02  </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524999">
        <w:rPr>
          <w:rFonts w:ascii="Sylfaen" w:hAnsi="Sylfaen"/>
        </w:rPr>
        <w:t xml:space="preserve">NM-GHAPDzB-25/02  </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8"/>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2F25A9">
        <w:rPr>
          <w:rFonts w:ascii="Sylfaen" w:hAnsi="Sylfaen"/>
        </w:rPr>
        <w:t>&lt;&lt;Нор Кянки НУХ&gt;&gt; НО</w:t>
      </w:r>
      <w:r w:rsidR="002F25A9" w:rsidRPr="004E1143">
        <w:rPr>
          <w:rFonts w:ascii="Sylfaen" w:hAnsi="Sylfaen"/>
        </w:rPr>
        <w:t>АК</w:t>
      </w:r>
      <w:r w:rsidR="002F25A9"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524999">
        <w:rPr>
          <w:rFonts w:ascii="Sylfaen" w:hAnsi="Sylfaen"/>
          <w:i/>
        </w:rPr>
        <w:t xml:space="preserve">NM-GHAPDzB-25/02  </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25A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2F25A9">
              <w:rPr>
                <w:rFonts w:ascii="Sylfaen" w:hAnsi="Sylfaen"/>
              </w:rPr>
              <w:t>&lt;&lt;Нор Кянки НУХ&gt;&gt; НО</w:t>
            </w:r>
            <w:r w:rsidR="002F25A9" w:rsidRPr="004E1143">
              <w:rPr>
                <w:rFonts w:ascii="Sylfaen" w:hAnsi="Sylfaen"/>
              </w:rPr>
              <w:t>АК</w:t>
            </w:r>
            <w:r w:rsidR="002F25A9">
              <w:rPr>
                <w:rFonts w:ascii="Sylfaen" w:hAnsi="Sylfaen"/>
                <w:i/>
              </w:rPr>
              <w:t xml:space="preserve"> </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2F25A9" w:rsidRPr="0056770F">
              <w:rPr>
                <w:lang w:val="hy-AM"/>
              </w:rPr>
              <w:t>04108528</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2F25A9">
              <w:t>220129690362000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524999">
        <w:rPr>
          <w:rFonts w:ascii="Sylfaen" w:hAnsi="Sylfaen"/>
        </w:rPr>
        <w:t xml:space="preserve">NM-GHAPDzB-25/02  </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0"/>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lastRenderedPageBreak/>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2F25A9">
        <w:rPr>
          <w:rFonts w:ascii="Sylfaen" w:hAnsi="Sylfaen"/>
        </w:rPr>
        <w:t>&lt;&lt;Нор Кянки НУХ&gt;&gt; НО</w:t>
      </w:r>
      <w:r w:rsidR="002F25A9" w:rsidRPr="004E1143">
        <w:rPr>
          <w:rFonts w:ascii="Sylfaen" w:hAnsi="Sylfaen"/>
        </w:rPr>
        <w:t>АК</w:t>
      </w:r>
      <w:r w:rsidR="002F25A9" w:rsidRPr="00B138F3">
        <w:rPr>
          <w:rFonts w:ascii="GHEA Grapalat" w:hAnsi="GHEA Grapalat"/>
          <w:spacing w:val="-6"/>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524999">
        <w:rPr>
          <w:rFonts w:ascii="Sylfaen" w:hAnsi="Sylfaen"/>
          <w:i/>
        </w:rPr>
        <w:t xml:space="preserve">NM-GHAPDzB-25/02  </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w:t>
      </w:r>
      <w:r w:rsidRPr="00B138F3">
        <w:rPr>
          <w:rFonts w:ascii="GHEA Grapalat" w:hAnsi="GHEA Grapalat"/>
        </w:rPr>
        <w:lastRenderedPageBreak/>
        <w:t>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lastRenderedPageBreak/>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37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2F25A9">
              <w:rPr>
                <w:rFonts w:ascii="Sylfaen" w:hAnsi="Sylfaen"/>
              </w:rPr>
              <w:t>&lt;&lt;Нор Кянки НУХ&gt;&gt; НО</w:t>
            </w:r>
            <w:r w:rsidR="002F25A9" w:rsidRPr="004E1143">
              <w:rPr>
                <w:rFonts w:ascii="Sylfaen" w:hAnsi="Sylfaen"/>
              </w:rPr>
              <w:t>АК</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2F25A9" w:rsidRPr="0056770F">
              <w:rPr>
                <w:lang w:val="hy-AM"/>
              </w:rPr>
              <w:t>04108528</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2F25A9">
              <w:rPr>
                <w:rFonts w:ascii="GHEA Grapalat" w:hAnsi="GHEA Grapalat"/>
              </w:rPr>
              <w:t xml:space="preserve"> </w:t>
            </w:r>
            <w:r w:rsidR="002F25A9">
              <w:t>220129690362000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524999">
        <w:rPr>
          <w:rFonts w:ascii="Sylfaen" w:hAnsi="Sylfaen"/>
          <w:sz w:val="24"/>
          <w:szCs w:val="24"/>
        </w:rPr>
        <w:t xml:space="preserve">NM-GHAPDzB-25/02  </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lastRenderedPageBreak/>
        <w:t xml:space="preserve">                </w:t>
      </w:r>
      <w:r w:rsidRPr="00910F01">
        <w:rPr>
          <w:rFonts w:ascii="GHEA Grapalat" w:eastAsiaTheme="minorHAnsi" w:hAnsi="GHEA Grapalat" w:cstheme="minorBidi"/>
          <w:sz w:val="18"/>
          <w:szCs w:val="18"/>
        </w:rPr>
        <w:t>номер заключаемого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524999">
        <w:rPr>
          <w:rFonts w:ascii="Sylfaen" w:hAnsi="Sylfaen"/>
          <w:sz w:val="24"/>
          <w:szCs w:val="24"/>
        </w:rPr>
        <w:t xml:space="preserve">NM-GHAPDzB-25/02  </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w:t>
      </w:r>
      <w:r w:rsidRPr="00B138F3">
        <w:rPr>
          <w:rFonts w:ascii="GHEA Grapalat" w:hAnsi="GHEA Grapalat"/>
        </w:rPr>
        <w:lastRenderedPageBreak/>
        <w:t>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5"/>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6"/>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 xml:space="preserve">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w:t>
      </w:r>
      <w:r w:rsidRPr="00B138F3">
        <w:rPr>
          <w:rFonts w:ascii="GHEA Grapalat" w:hAnsi="GHEA Grapalat"/>
        </w:rPr>
        <w:lastRenderedPageBreak/>
        <w:t>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7"/>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8"/>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9"/>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0"/>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w:t>
      </w:r>
      <w:r w:rsidRPr="00B138F3">
        <w:rPr>
          <w:rFonts w:ascii="GHEA Grapalat" w:hAnsi="GHEA Grapalat"/>
        </w:rPr>
        <w:lastRenderedPageBreak/>
        <w:t>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2F25A9" w:rsidRDefault="002F25A9" w:rsidP="002F25A9">
            <w:pPr>
              <w:jc w:val="center"/>
            </w:pPr>
            <w:r>
              <w:rPr>
                <w:rFonts w:ascii="Sylfaen" w:hAnsi="Sylfaen"/>
              </w:rPr>
              <w:t>&lt;&lt;Нор Кянки НУХ&gt;&gt; НО</w:t>
            </w:r>
            <w:r w:rsidRPr="004E1143">
              <w:rPr>
                <w:rFonts w:ascii="Sylfaen" w:hAnsi="Sylfaen"/>
              </w:rPr>
              <w:t>АК</w:t>
            </w:r>
          </w:p>
          <w:p w:rsidR="002F25A9" w:rsidRDefault="002F25A9" w:rsidP="002F25A9">
            <w:pPr>
              <w:jc w:val="center"/>
            </w:pPr>
            <w:r>
              <w:rPr>
                <w:rFonts w:ascii="Sylfaen" w:hAnsi="Sylfaen"/>
              </w:rPr>
              <w:t xml:space="preserve">Нор Кянк </w:t>
            </w:r>
            <w:r>
              <w:t>В. Мамикояна 12,</w:t>
            </w:r>
          </w:p>
          <w:p w:rsidR="002F25A9" w:rsidRDefault="002F25A9" w:rsidP="002F25A9">
            <w:pPr>
              <w:jc w:val="center"/>
            </w:pPr>
            <w:r>
              <w:t>04108528</w:t>
            </w:r>
          </w:p>
          <w:p w:rsidR="002F25A9" w:rsidRDefault="002F25A9" w:rsidP="002F25A9">
            <w:pPr>
              <w:jc w:val="center"/>
            </w:pPr>
            <w:r>
              <w:t xml:space="preserve"> «АКБА БАНК»</w:t>
            </w:r>
          </w:p>
          <w:p w:rsidR="002F25A9" w:rsidRDefault="002F25A9" w:rsidP="002F25A9">
            <w:pPr>
              <w:jc w:val="center"/>
            </w:pPr>
            <w:r>
              <w:t>220129690362000</w:t>
            </w:r>
          </w:p>
          <w:p w:rsidR="002F3728" w:rsidRPr="002F3728" w:rsidRDefault="002F25A9" w:rsidP="002F25A9">
            <w:pPr>
              <w:widowControl w:val="0"/>
              <w:spacing w:after="160"/>
              <w:jc w:val="center"/>
              <w:rPr>
                <w:rFonts w:ascii="GHEA Grapalat" w:hAnsi="GHEA Grapalat"/>
              </w:rPr>
            </w:pPr>
            <w:r>
              <w:t>Т. Андреасян</w:t>
            </w:r>
            <w:r w:rsidR="002F3728" w:rsidRPr="002F3728">
              <w:rPr>
                <w:rFonts w:ascii="GHEA Grapalat" w:hAnsi="GHEA Grapalat"/>
              </w:rPr>
              <w:b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F6350C" w:rsidRDefault="00F6350C" w:rsidP="002C3F4E">
      <w:pPr>
        <w:widowControl w:val="0"/>
        <w:spacing w:after="160"/>
        <w:ind w:left="11328" w:firstLine="708"/>
        <w:jc w:val="center"/>
        <w:rPr>
          <w:rFonts w:ascii="GHEA Grapalat" w:hAnsi="GHEA Grapalat"/>
          <w:i/>
        </w:rPr>
      </w:pPr>
    </w:p>
    <w:p w:rsidR="00F6350C" w:rsidRDefault="00F6350C" w:rsidP="002C3F4E">
      <w:pPr>
        <w:widowControl w:val="0"/>
        <w:spacing w:after="160"/>
        <w:ind w:left="11328" w:firstLine="708"/>
        <w:jc w:val="center"/>
        <w:rPr>
          <w:rFonts w:ascii="GHEA Grapalat" w:hAnsi="GHEA Grapalat"/>
          <w:i/>
        </w:rPr>
      </w:pP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86189A" w:rsidRDefault="00E12B8D" w:rsidP="0086189A">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86189A">
        <w:rPr>
          <w:rFonts w:ascii="GHEA Grapalat" w:hAnsi="GHEA Grapalat" w:cs="Sylfaen"/>
          <w:b/>
        </w:rPr>
        <w:t>N</w:t>
      </w:r>
      <w:r w:rsidR="0086189A">
        <w:rPr>
          <w:rFonts w:ascii="GHEA Grapalat" w:hAnsi="GHEA Grapalat" w:cs="Sylfaen"/>
          <w:b/>
          <w:lang w:val="hy-AM"/>
        </w:rPr>
        <w:t>M-GHAPSDB-25</w:t>
      </w:r>
      <w:r>
        <w:rPr>
          <w:rFonts w:ascii="GHEA Grapalat" w:hAnsi="GHEA Grapalat" w:cs="Sylfaen"/>
          <w:b/>
          <w:lang w:val="hy-AM"/>
        </w:rPr>
        <w:t>/01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Default="007941A0"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D439F9" w:rsidRPr="00500414" w:rsidRDefault="00D439F9" w:rsidP="00D439F9">
      <w:pPr>
        <w:jc w:val="center"/>
        <w:rPr>
          <w:sz w:val="20"/>
          <w:lang w:val="hy-AM"/>
        </w:rPr>
      </w:pPr>
    </w:p>
    <w:p w:rsidR="00D439F9" w:rsidRPr="00CE756C" w:rsidRDefault="00D439F9" w:rsidP="00D439F9">
      <w:pPr>
        <w:jc w:val="center"/>
        <w:rPr>
          <w:sz w:val="22"/>
          <w:szCs w:val="22"/>
          <w:lang w:val="hy-AM"/>
        </w:rPr>
      </w:pPr>
      <w:r w:rsidRPr="00CE756C">
        <w:rPr>
          <w:sz w:val="22"/>
          <w:szCs w:val="22"/>
          <w:lang w:val="hy-AM"/>
        </w:rPr>
        <w:t>ТЕХНИЧЕСКИЕ ХАРАКТЕРИСТИКИ - ГРАФИК ЗАКУПОК*</w:t>
      </w:r>
    </w:p>
    <w:p w:rsidR="00D439F9" w:rsidRPr="007816EA" w:rsidRDefault="00D439F9" w:rsidP="00D439F9">
      <w:pPr>
        <w:rPr>
          <w:rFonts w:ascii="Arial AM" w:hAnsi="Arial AM"/>
          <w:sz w:val="18"/>
          <w:lang w:val="hy-AM"/>
        </w:rPr>
      </w:pPr>
    </w:p>
    <w:p w:rsidR="00D439F9" w:rsidRPr="007816EA" w:rsidRDefault="00D439F9" w:rsidP="00D439F9">
      <w:pPr>
        <w:rPr>
          <w:rFonts w:ascii="Arial AM" w:hAnsi="Arial AM"/>
          <w:sz w:val="20"/>
          <w:lang w:val="hy-AM"/>
        </w:rPr>
      </w:pPr>
    </w:p>
    <w:p w:rsidR="00D439F9" w:rsidRPr="007816EA" w:rsidRDefault="00D439F9" w:rsidP="00D439F9">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РА:</w:t>
      </w:r>
      <w:r w:rsidRPr="007816EA">
        <w:rPr>
          <w:rFonts w:ascii="Arial AM" w:hAnsi="Arial AM"/>
          <w:sz w:val="20"/>
          <w:lang w:val="hy-AM"/>
        </w:rPr>
        <w:t xml:space="preserve"> </w:t>
      </w:r>
      <w:r w:rsidRPr="007816EA">
        <w:rPr>
          <w:rFonts w:ascii="Sylfaen" w:hAnsi="Sylfaen" w:cs="Sylfaen"/>
          <w:sz w:val="20"/>
          <w:lang w:val="hy-AM"/>
        </w:rPr>
        <w:t>драм</w:t>
      </w:r>
    </w:p>
    <w:tbl>
      <w:tblPr>
        <w:tblW w:w="1642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738"/>
        <w:gridCol w:w="775"/>
        <w:gridCol w:w="1021"/>
        <w:gridCol w:w="672"/>
        <w:gridCol w:w="1249"/>
        <w:gridCol w:w="828"/>
        <w:gridCol w:w="1787"/>
      </w:tblGrid>
      <w:tr w:rsidR="00D439F9" w:rsidRPr="007816EA" w:rsidTr="00A2683C">
        <w:trPr>
          <w:trHeight w:val="153"/>
        </w:trPr>
        <w:tc>
          <w:tcPr>
            <w:tcW w:w="16425" w:type="dxa"/>
            <w:gridSpan w:val="12"/>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Продукт:</w:t>
            </w:r>
          </w:p>
        </w:tc>
      </w:tr>
      <w:tr w:rsidR="00D439F9" w:rsidRPr="007816EA" w:rsidTr="00A2683C">
        <w:trPr>
          <w:trHeight w:val="233"/>
        </w:trPr>
        <w:tc>
          <w:tcPr>
            <w:tcW w:w="709"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по приглашению</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доза</w:t>
            </w:r>
            <w:r w:rsidRPr="007816EA">
              <w:rPr>
                <w:rFonts w:ascii="Arial AM" w:hAnsi="Arial AM"/>
                <w:sz w:val="18"/>
              </w:rPr>
              <w:t xml:space="preserve"> </w:t>
            </w:r>
            <w:r w:rsidRPr="007816EA">
              <w:rPr>
                <w:rFonts w:ascii="Sylfaen" w:hAnsi="Sylfaen" w:cs="Sylfaen"/>
                <w:sz w:val="18"/>
              </w:rPr>
              <w:t>число</w:t>
            </w:r>
          </w:p>
        </w:tc>
        <w:tc>
          <w:tcPr>
            <w:tcW w:w="1134"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шоппинг</w:t>
            </w:r>
            <w:r w:rsidRPr="007816EA">
              <w:rPr>
                <w:rFonts w:ascii="Arial AM" w:hAnsi="Arial AM"/>
                <w:sz w:val="18"/>
              </w:rPr>
              <w:t xml:space="preserve"> </w:t>
            </w:r>
            <w:r w:rsidRPr="007816EA">
              <w:rPr>
                <w:rFonts w:ascii="Sylfaen" w:hAnsi="Sylfaen" w:cs="Sylfaen"/>
                <w:sz w:val="18"/>
              </w:rPr>
              <w:t>с планом</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через</w:t>
            </w:r>
            <w:r w:rsidRPr="007816EA">
              <w:rPr>
                <w:rFonts w:ascii="Arial AM" w:hAnsi="Arial AM"/>
                <w:sz w:val="18"/>
              </w:rPr>
              <w:t xml:space="preserve"> </w:t>
            </w:r>
            <w:r w:rsidRPr="007816EA">
              <w:rPr>
                <w:rFonts w:ascii="Sylfaen" w:hAnsi="Sylfaen" w:cs="Sylfaen"/>
                <w:sz w:val="18"/>
              </w:rPr>
              <w:t>код</w:t>
            </w:r>
            <w:r w:rsidRPr="007816EA">
              <w:rPr>
                <w:rFonts w:ascii="Arial AM" w:hAnsi="Arial AM"/>
                <w:sz w:val="18"/>
              </w:rPr>
              <w:t>``</w:t>
            </w:r>
            <w:r w:rsidRPr="007816EA">
              <w:rPr>
                <w:rFonts w:ascii="Sylfaen" w:hAnsi="Sylfaen" w:cs="Sylfaen"/>
                <w:sz w:val="18"/>
              </w:rPr>
              <w:t>в соответствии с</w:t>
            </w:r>
            <w:r w:rsidRPr="007816EA">
              <w:rPr>
                <w:rFonts w:ascii="Arial AM" w:hAnsi="Arial AM"/>
                <w:sz w:val="18"/>
              </w:rPr>
              <w:t xml:space="preserve"> </w:t>
            </w:r>
            <w:r w:rsidRPr="007816EA">
              <w:rPr>
                <w:rFonts w:ascii="Sylfaen" w:hAnsi="Sylfaen" w:cs="Sylfaen"/>
                <w:sz w:val="18"/>
              </w:rPr>
              <w:t>ГМА:</w:t>
            </w:r>
            <w:r w:rsidRPr="007816EA">
              <w:rPr>
                <w:rFonts w:ascii="Arial AM" w:hAnsi="Arial AM"/>
                <w:sz w:val="18"/>
              </w:rPr>
              <w:t xml:space="preserve"> </w:t>
            </w:r>
            <w:r w:rsidRPr="007816EA">
              <w:rPr>
                <w:rFonts w:ascii="Sylfaen" w:hAnsi="Sylfaen" w:cs="Sylfaen"/>
                <w:sz w:val="18"/>
              </w:rPr>
              <w:t>классификация</w:t>
            </w:r>
            <w:r w:rsidRPr="007816EA">
              <w:rPr>
                <w:rFonts w:ascii="Arial AM" w:hAnsi="Arial AM"/>
                <w:sz w:val="18"/>
              </w:rPr>
              <w:t>(цена за просмотр)</w:t>
            </w:r>
          </w:p>
        </w:tc>
        <w:tc>
          <w:tcPr>
            <w:tcW w:w="926"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имя:</w:t>
            </w:r>
          </w:p>
        </w:tc>
        <w:tc>
          <w:tcPr>
            <w:tcW w:w="941"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товар</w:t>
            </w:r>
            <w:r w:rsidRPr="007816EA">
              <w:rPr>
                <w:rFonts w:ascii="Arial AM" w:hAnsi="Arial AM"/>
                <w:sz w:val="18"/>
              </w:rPr>
              <w:t xml:space="preserve"> </w:t>
            </w:r>
            <w:r w:rsidRPr="007816EA">
              <w:rPr>
                <w:rFonts w:ascii="Sylfaen" w:hAnsi="Sylfaen" w:cs="Sylfaen"/>
                <w:sz w:val="18"/>
              </w:rPr>
              <w:t>знак</w:t>
            </w:r>
            <w:r w:rsidRPr="007816EA">
              <w:rPr>
                <w:rFonts w:ascii="Arial AM" w:hAnsi="Arial AM"/>
                <w:sz w:val="18"/>
              </w:rPr>
              <w:t>,</w:t>
            </w:r>
            <w:r w:rsidRPr="007816EA">
              <w:rPr>
                <w:rFonts w:ascii="Sylfaen" w:hAnsi="Sylfaen" w:cs="Sylfaen"/>
                <w:sz w:val="18"/>
                <w:lang w:val="hy-AM"/>
              </w:rPr>
              <w:t>фирменный</w:t>
            </w:r>
            <w:r w:rsidRPr="007816EA">
              <w:rPr>
                <w:rFonts w:ascii="Arial AM" w:hAnsi="Arial AM"/>
                <w:sz w:val="18"/>
                <w:lang w:val="hy-AM"/>
              </w:rPr>
              <w:t xml:space="preserve"> </w:t>
            </w:r>
            <w:r w:rsidRPr="007816EA">
              <w:rPr>
                <w:rFonts w:ascii="Sylfaen" w:hAnsi="Sylfaen" w:cs="Sylfaen"/>
                <w:sz w:val="18"/>
                <w:lang w:val="hy-AM"/>
              </w:rPr>
              <w:t>имя:</w:t>
            </w:r>
            <w:r w:rsidRPr="007816EA">
              <w:rPr>
                <w:rFonts w:ascii="Arial AM" w:hAnsi="Arial AM"/>
                <w:sz w:val="18"/>
                <w:lang w:val="hy-AM"/>
              </w:rPr>
              <w:t>,</w:t>
            </w:r>
            <w:r w:rsidRPr="007816EA">
              <w:rPr>
                <w:rFonts w:ascii="Sylfaen" w:hAnsi="Sylfaen" w:cs="Sylfaen"/>
                <w:sz w:val="18"/>
                <w:lang w:val="hy-AM"/>
              </w:rPr>
              <w:t>модель</w:t>
            </w:r>
            <w:r w:rsidRPr="007816EA">
              <w:rPr>
                <w:rFonts w:ascii="Arial AM" w:hAnsi="Arial AM"/>
                <w:sz w:val="18"/>
              </w:rPr>
              <w:t xml:space="preserve"> </w:t>
            </w:r>
            <w:r w:rsidRPr="007816EA">
              <w:rPr>
                <w:rFonts w:ascii="Sylfaen" w:hAnsi="Sylfaen" w:cs="Sylfaen"/>
                <w:sz w:val="18"/>
              </w:rPr>
              <w:t>и:</w:t>
            </w:r>
            <w:r w:rsidRPr="007816EA">
              <w:rPr>
                <w:rFonts w:ascii="Arial AM" w:hAnsi="Arial AM"/>
                <w:sz w:val="18"/>
              </w:rPr>
              <w:t xml:space="preserve"> </w:t>
            </w:r>
            <w:r w:rsidRPr="007816EA">
              <w:rPr>
                <w:rFonts w:ascii="Sylfaen" w:hAnsi="Sylfaen" w:cs="Sylfaen"/>
                <w:sz w:val="18"/>
              </w:rPr>
              <w:t>производителя</w:t>
            </w:r>
            <w:r w:rsidRPr="007816EA">
              <w:rPr>
                <w:rFonts w:ascii="Arial AM" w:hAnsi="Arial AM"/>
                <w:sz w:val="18"/>
              </w:rPr>
              <w:t xml:space="preserve"> </w:t>
            </w:r>
            <w:r w:rsidRPr="007816EA">
              <w:rPr>
                <w:rFonts w:ascii="Sylfaen" w:hAnsi="Sylfaen" w:cs="Sylfaen"/>
                <w:sz w:val="18"/>
              </w:rPr>
              <w:t>имя:</w:t>
            </w:r>
            <w:r w:rsidRPr="007816EA">
              <w:rPr>
                <w:rFonts w:ascii="Arial AM" w:hAnsi="Arial AM"/>
                <w:sz w:val="18"/>
              </w:rPr>
              <w:t>**</w:t>
            </w:r>
          </w:p>
        </w:tc>
        <w:tc>
          <w:tcPr>
            <w:tcW w:w="5645"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технический</w:t>
            </w:r>
            <w:r w:rsidRPr="007816EA">
              <w:rPr>
                <w:rFonts w:ascii="Arial AM" w:hAnsi="Arial AM"/>
                <w:sz w:val="18"/>
              </w:rPr>
              <w:t xml:space="preserve"> </w:t>
            </w:r>
            <w:r w:rsidRPr="007816EA">
              <w:rPr>
                <w:rFonts w:ascii="Sylfaen" w:hAnsi="Sylfaen" w:cs="Sylfaen"/>
                <w:sz w:val="18"/>
              </w:rPr>
              <w:t>характеристика</w:t>
            </w:r>
          </w:p>
        </w:tc>
        <w:tc>
          <w:tcPr>
            <w:tcW w:w="738"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измерение</w:t>
            </w:r>
            <w:r w:rsidRPr="007816EA">
              <w:rPr>
                <w:rFonts w:ascii="Arial AM" w:hAnsi="Arial AM"/>
                <w:sz w:val="18"/>
              </w:rPr>
              <w:t xml:space="preserve"> </w:t>
            </w:r>
            <w:r w:rsidRPr="007816EA">
              <w:rPr>
                <w:rFonts w:ascii="Sylfaen" w:hAnsi="Sylfaen" w:cs="Sylfaen"/>
                <w:sz w:val="18"/>
              </w:rPr>
              <w:t>единица</w:t>
            </w:r>
          </w:p>
        </w:tc>
        <w:tc>
          <w:tcPr>
            <w:tcW w:w="775"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единица</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драм</w:t>
            </w:r>
          </w:p>
        </w:tc>
        <w:tc>
          <w:tcPr>
            <w:tcW w:w="1021"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драм</w:t>
            </w:r>
          </w:p>
        </w:tc>
        <w:tc>
          <w:tcPr>
            <w:tcW w:w="672" w:type="dxa"/>
            <w:vMerge w:val="restart"/>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количество</w:t>
            </w:r>
          </w:p>
        </w:tc>
        <w:tc>
          <w:tcPr>
            <w:tcW w:w="3864" w:type="dxa"/>
            <w:gridSpan w:val="3"/>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предложения</w:t>
            </w:r>
          </w:p>
        </w:tc>
      </w:tr>
      <w:tr w:rsidR="00D439F9" w:rsidRPr="007816EA" w:rsidTr="00A2683C">
        <w:trPr>
          <w:trHeight w:val="473"/>
        </w:trPr>
        <w:tc>
          <w:tcPr>
            <w:tcW w:w="709" w:type="dxa"/>
            <w:vMerge/>
            <w:shd w:val="clear" w:color="auto" w:fill="auto"/>
          </w:tcPr>
          <w:p w:rsidR="00D439F9" w:rsidRPr="007816EA" w:rsidRDefault="00D439F9" w:rsidP="00A2683C">
            <w:pPr>
              <w:jc w:val="center"/>
              <w:rPr>
                <w:rFonts w:ascii="Arial AM" w:hAnsi="Arial AM"/>
                <w:sz w:val="18"/>
              </w:rPr>
            </w:pPr>
          </w:p>
        </w:tc>
        <w:tc>
          <w:tcPr>
            <w:tcW w:w="1134" w:type="dxa"/>
            <w:vMerge/>
            <w:shd w:val="clear" w:color="auto" w:fill="auto"/>
          </w:tcPr>
          <w:p w:rsidR="00D439F9" w:rsidRPr="007816EA" w:rsidRDefault="00D439F9" w:rsidP="00A2683C">
            <w:pPr>
              <w:jc w:val="center"/>
              <w:rPr>
                <w:rFonts w:ascii="Arial AM" w:hAnsi="Arial AM"/>
                <w:sz w:val="18"/>
              </w:rPr>
            </w:pPr>
          </w:p>
        </w:tc>
        <w:tc>
          <w:tcPr>
            <w:tcW w:w="926" w:type="dxa"/>
            <w:vMerge/>
            <w:shd w:val="clear" w:color="auto" w:fill="auto"/>
          </w:tcPr>
          <w:p w:rsidR="00D439F9" w:rsidRPr="007816EA" w:rsidRDefault="00D439F9" w:rsidP="00A2683C">
            <w:pPr>
              <w:jc w:val="center"/>
              <w:rPr>
                <w:rFonts w:ascii="Arial AM" w:hAnsi="Arial AM"/>
                <w:sz w:val="18"/>
              </w:rPr>
            </w:pPr>
          </w:p>
        </w:tc>
        <w:tc>
          <w:tcPr>
            <w:tcW w:w="941" w:type="dxa"/>
            <w:vMerge/>
            <w:shd w:val="clear" w:color="auto" w:fill="auto"/>
          </w:tcPr>
          <w:p w:rsidR="00D439F9" w:rsidRPr="007816EA" w:rsidRDefault="00D439F9" w:rsidP="00A2683C">
            <w:pPr>
              <w:jc w:val="center"/>
              <w:rPr>
                <w:rFonts w:ascii="Arial AM" w:hAnsi="Arial AM"/>
                <w:sz w:val="18"/>
              </w:rPr>
            </w:pPr>
          </w:p>
        </w:tc>
        <w:tc>
          <w:tcPr>
            <w:tcW w:w="5645" w:type="dxa"/>
            <w:vMerge/>
            <w:shd w:val="clear" w:color="auto" w:fill="auto"/>
          </w:tcPr>
          <w:p w:rsidR="00D439F9" w:rsidRPr="007816EA" w:rsidRDefault="00D439F9" w:rsidP="00A2683C">
            <w:pPr>
              <w:jc w:val="center"/>
              <w:rPr>
                <w:rFonts w:ascii="Arial AM" w:hAnsi="Arial AM"/>
                <w:sz w:val="18"/>
              </w:rPr>
            </w:pPr>
          </w:p>
        </w:tc>
        <w:tc>
          <w:tcPr>
            <w:tcW w:w="738" w:type="dxa"/>
            <w:vMerge/>
            <w:shd w:val="clear" w:color="auto" w:fill="auto"/>
          </w:tcPr>
          <w:p w:rsidR="00D439F9" w:rsidRPr="007816EA" w:rsidRDefault="00D439F9" w:rsidP="00A2683C">
            <w:pPr>
              <w:jc w:val="center"/>
              <w:rPr>
                <w:rFonts w:ascii="Arial AM" w:hAnsi="Arial AM"/>
                <w:sz w:val="18"/>
              </w:rPr>
            </w:pPr>
          </w:p>
        </w:tc>
        <w:tc>
          <w:tcPr>
            <w:tcW w:w="775" w:type="dxa"/>
            <w:vMerge/>
            <w:shd w:val="clear" w:color="auto" w:fill="auto"/>
          </w:tcPr>
          <w:p w:rsidR="00D439F9" w:rsidRPr="007816EA" w:rsidRDefault="00D439F9" w:rsidP="00A2683C">
            <w:pPr>
              <w:jc w:val="center"/>
              <w:rPr>
                <w:rFonts w:ascii="Arial AM" w:hAnsi="Arial AM"/>
                <w:sz w:val="18"/>
              </w:rPr>
            </w:pPr>
          </w:p>
        </w:tc>
        <w:tc>
          <w:tcPr>
            <w:tcW w:w="1021" w:type="dxa"/>
            <w:vMerge/>
            <w:shd w:val="clear" w:color="auto" w:fill="auto"/>
          </w:tcPr>
          <w:p w:rsidR="00D439F9" w:rsidRPr="007816EA" w:rsidRDefault="00D439F9" w:rsidP="00A2683C">
            <w:pPr>
              <w:jc w:val="center"/>
              <w:rPr>
                <w:rFonts w:ascii="Arial AM" w:hAnsi="Arial AM"/>
                <w:sz w:val="18"/>
              </w:rPr>
            </w:pPr>
          </w:p>
        </w:tc>
        <w:tc>
          <w:tcPr>
            <w:tcW w:w="672" w:type="dxa"/>
            <w:vMerge/>
            <w:shd w:val="clear" w:color="auto" w:fill="auto"/>
          </w:tcPr>
          <w:p w:rsidR="00D439F9" w:rsidRPr="007816EA" w:rsidRDefault="00D439F9" w:rsidP="00A2683C">
            <w:pPr>
              <w:jc w:val="center"/>
              <w:rPr>
                <w:rFonts w:ascii="Arial AM" w:hAnsi="Arial AM"/>
                <w:sz w:val="18"/>
              </w:rPr>
            </w:pPr>
          </w:p>
        </w:tc>
        <w:tc>
          <w:tcPr>
            <w:tcW w:w="1249" w:type="dxa"/>
            <w:shd w:val="clear" w:color="auto" w:fill="auto"/>
          </w:tcPr>
          <w:p w:rsidR="00D439F9" w:rsidRPr="007816EA" w:rsidRDefault="00D439F9" w:rsidP="00A2683C">
            <w:pPr>
              <w:jc w:val="center"/>
              <w:rPr>
                <w:rFonts w:ascii="Arial AM" w:hAnsi="Arial AM"/>
                <w:sz w:val="18"/>
              </w:rPr>
            </w:pPr>
            <w:r w:rsidRPr="007816EA">
              <w:rPr>
                <w:rFonts w:ascii="Sylfaen" w:hAnsi="Sylfaen" w:cs="Sylfaen"/>
                <w:sz w:val="18"/>
              </w:rPr>
              <w:t>адрес</w:t>
            </w:r>
          </w:p>
        </w:tc>
        <w:tc>
          <w:tcPr>
            <w:tcW w:w="828" w:type="dxa"/>
            <w:shd w:val="clear" w:color="auto" w:fill="auto"/>
          </w:tcPr>
          <w:p w:rsidR="00D439F9" w:rsidRPr="007816EA" w:rsidRDefault="00D439F9" w:rsidP="00A2683C">
            <w:pPr>
              <w:rPr>
                <w:rFonts w:ascii="Arial AM" w:hAnsi="Arial AM"/>
                <w:sz w:val="18"/>
              </w:rPr>
            </w:pPr>
            <w:r w:rsidRPr="007816EA">
              <w:rPr>
                <w:rFonts w:ascii="Sylfaen" w:hAnsi="Sylfaen" w:cs="Sylfaen"/>
                <w:sz w:val="18"/>
              </w:rPr>
              <w:t>при условии</w:t>
            </w:r>
            <w:r w:rsidRPr="007816EA">
              <w:rPr>
                <w:rFonts w:ascii="Arial AM" w:hAnsi="Arial AM"/>
                <w:sz w:val="18"/>
              </w:rPr>
              <w:t xml:space="preserve"> </w:t>
            </w:r>
            <w:r w:rsidRPr="007816EA">
              <w:rPr>
                <w:rFonts w:ascii="Sylfaen" w:hAnsi="Sylfaen" w:cs="Sylfaen"/>
                <w:sz w:val="18"/>
              </w:rPr>
              <w:t>количество</w:t>
            </w:r>
          </w:p>
        </w:tc>
        <w:tc>
          <w:tcPr>
            <w:tcW w:w="1787" w:type="dxa"/>
            <w:shd w:val="clear" w:color="auto" w:fill="auto"/>
          </w:tcPr>
          <w:p w:rsidR="00D439F9" w:rsidRPr="007816EA" w:rsidRDefault="00D439F9" w:rsidP="00A2683C">
            <w:pPr>
              <w:rPr>
                <w:rFonts w:ascii="Arial AM" w:hAnsi="Arial AM"/>
                <w:sz w:val="18"/>
              </w:rPr>
            </w:pPr>
            <w:r w:rsidRPr="007816EA">
              <w:rPr>
                <w:rFonts w:ascii="Sylfaen" w:hAnsi="Sylfaen" w:cs="Sylfaen"/>
                <w:sz w:val="18"/>
              </w:rPr>
              <w:t>Термин:</w:t>
            </w:r>
            <w:r w:rsidRPr="007816EA">
              <w:rPr>
                <w:rFonts w:ascii="Arial AM" w:hAnsi="Arial AM"/>
                <w:sz w:val="18"/>
              </w:rPr>
              <w:t>***</w:t>
            </w:r>
          </w:p>
          <w:p w:rsidR="00D439F9" w:rsidRPr="007816EA" w:rsidRDefault="00D439F9" w:rsidP="00A2683C">
            <w:pPr>
              <w:rPr>
                <w:rFonts w:ascii="Arial AM" w:hAnsi="Arial AM"/>
                <w:sz w:val="18"/>
              </w:rPr>
            </w:pPr>
          </w:p>
        </w:tc>
      </w:tr>
      <w:tr w:rsidR="00D439F9" w:rsidRPr="0086015B" w:rsidTr="00A2683C">
        <w:trPr>
          <w:trHeight w:val="1799"/>
        </w:trPr>
        <w:tc>
          <w:tcPr>
            <w:tcW w:w="709" w:type="dxa"/>
            <w:shd w:val="clear" w:color="auto" w:fill="auto"/>
          </w:tcPr>
          <w:p w:rsidR="00D439F9" w:rsidRPr="00743FF9" w:rsidRDefault="00D439F9" w:rsidP="00A2683C">
            <w:pPr>
              <w:rPr>
                <w:rFonts w:ascii="Arial AM" w:hAnsi="Arial AM"/>
                <w:sz w:val="20"/>
              </w:rPr>
            </w:pPr>
            <w:r>
              <w:rPr>
                <w:rFonts w:ascii="Arial AM" w:hAnsi="Arial AM"/>
                <w:sz w:val="20"/>
              </w:rPr>
              <w:t>2:</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15811100</w:t>
            </w:r>
          </w:p>
        </w:tc>
        <w:tc>
          <w:tcPr>
            <w:tcW w:w="926"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sz w:val="20"/>
                <w:szCs w:val="20"/>
              </w:rPr>
              <w:t>Хлеб</w:t>
            </w:r>
          </w:p>
        </w:tc>
        <w:tc>
          <w:tcPr>
            <w:tcW w:w="941" w:type="dxa"/>
            <w:shd w:val="clear" w:color="auto" w:fill="auto"/>
          </w:tcPr>
          <w:p w:rsidR="00D439F9" w:rsidRPr="00B35693" w:rsidRDefault="00D439F9" w:rsidP="00A2683C">
            <w:pPr>
              <w:rPr>
                <w:rFonts w:ascii="Arial" w:hAnsi="Arial" w:cs="Arial"/>
                <w:sz w:val="20"/>
              </w:rPr>
            </w:pPr>
            <w:r>
              <w:rPr>
                <w:rFonts w:ascii="Arial" w:hAnsi="Arial" w:cs="Arial"/>
                <w:sz w:val="20"/>
              </w:rPr>
              <w:t>РА или эквивалент</w:t>
            </w:r>
          </w:p>
        </w:tc>
        <w:tc>
          <w:tcPr>
            <w:tcW w:w="5645" w:type="dxa"/>
            <w:shd w:val="clear" w:color="auto" w:fill="auto"/>
          </w:tcPr>
          <w:p w:rsidR="00D439F9" w:rsidRPr="0051003F" w:rsidRDefault="00D439F9" w:rsidP="00A2683C">
            <w:pPr>
              <w:rPr>
                <w:rFonts w:ascii="Arial AM" w:hAnsi="Arial AM"/>
                <w:sz w:val="20"/>
                <w:szCs w:val="20"/>
                <w:lang w:val="hy-AM"/>
              </w:rPr>
            </w:pPr>
            <w:r w:rsidRPr="00A46852">
              <w:rPr>
                <w:rFonts w:ascii="Sylfaen" w:hAnsi="Sylfaen" w:cs="Sylfaen"/>
                <w:color w:val="000000"/>
                <w:sz w:val="18"/>
                <w:szCs w:val="18"/>
                <w:lang w:val="hy-AM"/>
              </w:rPr>
              <w:t xml:space="preserve">Хлеб: Изготовлен из смеси пшеничной муки высшего сорта и пшеничной 1-го сорта, АСТ 31-99 или эквивалент. Влажность: 2,5-3,5, вес: 500 гр/- с допуском 3. %, пористость не менее 65% в бумажный или полиэтиленовый пакет большего размера. Общие обязательные условия на продукцию: Безопасность, маркировка и упаковка согласно Решению Комиссии Таможенного союза от 9 декабря 2011 г. № 880 «О безопасности пищевой продукции» (ТС 021/2011), Таможенной службы. Профсоюзная комиссия 2011 </w:t>
            </w:r>
            <w:r w:rsidRPr="00A46852">
              <w:rPr>
                <w:rFonts w:ascii="Sylfaen" w:hAnsi="Sylfaen" w:cs="Sylfaen"/>
                <w:color w:val="000000"/>
                <w:sz w:val="18"/>
                <w:szCs w:val="18"/>
                <w:lang w:val="hy-AM"/>
              </w:rPr>
              <w:lastRenderedPageBreak/>
              <w:t>«Продовольственные товары, их в части маркировки» (ТК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 58 (ТК ТС 029/2011). 2012), Постановление Комиссии Таможенного союза от 16 августа 2011 г. № 769 «О безопасности упаковки». (МУ ТС 005/2011) технических регламентов, Закона Республики Армения «О безопасности пищевых продуктов». Маркировка: разборчивая. Оставшийся срок годности не менее 90%. Поставка осуществляется каждый рабочий день с 08:30 до 09:00. В случае поставки хлеба, в случае несоответствия техническим характеристикам или условиям поставки, устанавливается срок до 30 дней для исправления ситуации. несоблюдение.</w:t>
            </w:r>
            <w:r w:rsidRPr="007816EA">
              <w:rPr>
                <w:rFonts w:ascii="Arial AM" w:hAnsi="Arial AM"/>
                <w:color w:val="000000"/>
                <w:sz w:val="18"/>
                <w:szCs w:val="18"/>
                <w:lang w:val="hy-AM"/>
              </w:rPr>
              <w:t xml:space="preserve">  </w:t>
            </w:r>
          </w:p>
        </w:tc>
        <w:tc>
          <w:tcPr>
            <w:tcW w:w="738" w:type="dxa"/>
            <w:shd w:val="clear" w:color="auto" w:fill="auto"/>
          </w:tcPr>
          <w:p w:rsidR="00D439F9" w:rsidRPr="007816EA" w:rsidRDefault="00D439F9" w:rsidP="00A2683C">
            <w:pPr>
              <w:jc w:val="center"/>
              <w:rPr>
                <w:rFonts w:ascii="Arial AM" w:hAnsi="Arial AM"/>
                <w:sz w:val="20"/>
                <w:lang w:val="hy-AM"/>
              </w:rPr>
            </w:pPr>
            <w:r w:rsidRPr="007816EA">
              <w:rPr>
                <w:rFonts w:ascii="Sylfaen" w:hAnsi="Sylfaen" w:cs="Sylfaen"/>
                <w:sz w:val="20"/>
                <w:szCs w:val="20"/>
              </w:rPr>
              <w:lastRenderedPageBreak/>
              <w:t>кг</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Pr="00A46852" w:rsidRDefault="00D439F9" w:rsidP="00A2683C">
            <w:pPr>
              <w:rPr>
                <w:rFonts w:asciiTheme="minorHAnsi" w:hAnsiTheme="minorHAnsi"/>
                <w:sz w:val="20"/>
              </w:rPr>
            </w:pPr>
            <w:r w:rsidRPr="007816EA">
              <w:rPr>
                <w:rFonts w:ascii="Arial AM" w:hAnsi="Arial AM" w:cs="Calibri"/>
                <w:color w:val="000000"/>
                <w:sz w:val="20"/>
                <w:szCs w:val="20"/>
              </w:rPr>
              <w:t>3:</w:t>
            </w:r>
            <w:r>
              <w:rPr>
                <w:rFonts w:asciiTheme="minorHAnsi" w:hAnsiTheme="minorHAnsi" w:cs="Calibri"/>
                <w:color w:val="000000"/>
                <w:sz w:val="20"/>
                <w:szCs w:val="20"/>
              </w:rPr>
              <w:t>50</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Pr="00414EFA" w:rsidRDefault="00D439F9" w:rsidP="00A2683C">
            <w:pPr>
              <w:rPr>
                <w:rFonts w:asciiTheme="minorHAnsi" w:hAnsiTheme="minorHAnsi"/>
                <w:sz w:val="20"/>
                <w:lang w:val="hy-AM"/>
              </w:rPr>
            </w:pPr>
            <w:r>
              <w:rPr>
                <w:rFonts w:asciiTheme="minorHAnsi" w:hAnsiTheme="minorHAnsi"/>
                <w:sz w:val="20"/>
                <w:lang w:val="hy-AM"/>
              </w:rPr>
              <w:t>560000</w:t>
            </w: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Pr="00003A7E" w:rsidRDefault="00D439F9" w:rsidP="00A2683C">
            <w:pPr>
              <w:rPr>
                <w:rFonts w:asciiTheme="minorHAnsi" w:hAnsiTheme="minorHAnsi"/>
                <w:sz w:val="20"/>
              </w:rPr>
            </w:pPr>
            <w:r>
              <w:rPr>
                <w:rFonts w:asciiTheme="minorHAnsi" w:hAnsiTheme="minorHAnsi"/>
                <w:sz w:val="20"/>
              </w:rPr>
              <w:t>1600</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Новая жизнь В. Мамикоян 12:00   </w:t>
            </w:r>
          </w:p>
          <w:p w:rsidR="00D439F9" w:rsidRPr="00C04642" w:rsidRDefault="00D439F9" w:rsidP="00A2683C">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Pr="00003A7E" w:rsidRDefault="00D439F9" w:rsidP="00A2683C">
            <w:pPr>
              <w:rPr>
                <w:rFonts w:asciiTheme="minorHAnsi" w:hAnsiTheme="minorHAnsi"/>
                <w:sz w:val="20"/>
              </w:rPr>
            </w:pPr>
            <w:r>
              <w:rPr>
                <w:rFonts w:asciiTheme="minorHAnsi" w:hAnsiTheme="minorHAnsi"/>
                <w:sz w:val="20"/>
              </w:rPr>
              <w:t>1600</w:t>
            </w:r>
          </w:p>
        </w:tc>
        <w:tc>
          <w:tcPr>
            <w:tcW w:w="1787" w:type="dxa"/>
            <w:shd w:val="clear" w:color="auto" w:fill="auto"/>
          </w:tcPr>
          <w:p w:rsidR="00D439F9" w:rsidRPr="007816EA" w:rsidRDefault="00D439F9" w:rsidP="00A2683C">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D439F9" w:rsidRPr="0086015B" w:rsidTr="00A2683C">
        <w:trPr>
          <w:trHeight w:val="153"/>
        </w:trPr>
        <w:tc>
          <w:tcPr>
            <w:tcW w:w="709" w:type="dxa"/>
            <w:shd w:val="clear" w:color="auto" w:fill="auto"/>
          </w:tcPr>
          <w:p w:rsidR="00D439F9" w:rsidRPr="002973B5" w:rsidRDefault="00D439F9" w:rsidP="00A2683C">
            <w:pPr>
              <w:rPr>
                <w:rFonts w:ascii="Arial AM" w:hAnsi="Arial AM"/>
                <w:sz w:val="20"/>
              </w:rPr>
            </w:pPr>
            <w:r w:rsidRPr="002973B5">
              <w:rPr>
                <w:rFonts w:asciiTheme="minorHAnsi" w:hAnsiTheme="minorHAnsi"/>
                <w:sz w:val="20"/>
              </w:rPr>
              <w:lastRenderedPageBreak/>
              <w:t>6:00</w:t>
            </w:r>
          </w:p>
        </w:tc>
        <w:tc>
          <w:tcPr>
            <w:tcW w:w="1134" w:type="dxa"/>
            <w:shd w:val="clear" w:color="auto" w:fill="auto"/>
          </w:tcPr>
          <w:p w:rsidR="00D439F9" w:rsidRPr="007816EA" w:rsidRDefault="00D439F9" w:rsidP="00A2683C">
            <w:pPr>
              <w:rPr>
                <w:rFonts w:ascii="Arial AM" w:hAnsi="Arial AM"/>
                <w:sz w:val="20"/>
                <w:lang w:val="hy-AM"/>
              </w:rPr>
            </w:pPr>
            <w:r w:rsidRPr="007816EA">
              <w:rPr>
                <w:rFonts w:ascii="Arial AM" w:hAnsi="Arial AM"/>
                <w:color w:val="000000"/>
                <w:sz w:val="20"/>
                <w:szCs w:val="20"/>
              </w:rPr>
              <w:t>15531100</w:t>
            </w:r>
          </w:p>
        </w:tc>
        <w:tc>
          <w:tcPr>
            <w:tcW w:w="926" w:type="dxa"/>
            <w:shd w:val="clear" w:color="auto" w:fill="auto"/>
          </w:tcPr>
          <w:p w:rsidR="00D439F9" w:rsidRPr="007816EA" w:rsidRDefault="00D439F9" w:rsidP="00A2683C">
            <w:pPr>
              <w:rPr>
                <w:rFonts w:ascii="Arial AM" w:hAnsi="Arial AM"/>
                <w:sz w:val="20"/>
                <w:lang w:val="hy-AM"/>
              </w:rPr>
            </w:pPr>
            <w:r w:rsidRPr="007816EA">
              <w:rPr>
                <w:rFonts w:ascii="Sylfaen" w:hAnsi="Sylfaen" w:cs="Sylfaen"/>
                <w:color w:val="000000"/>
                <w:sz w:val="20"/>
                <w:szCs w:val="20"/>
              </w:rPr>
              <w:t>Масло</w:t>
            </w:r>
            <w:r w:rsidRPr="007816EA">
              <w:rPr>
                <w:rFonts w:ascii="Arial AM" w:hAnsi="Arial AM"/>
                <w:color w:val="000000"/>
                <w:sz w:val="20"/>
                <w:szCs w:val="20"/>
              </w:rPr>
              <w:t xml:space="preserve"> </w:t>
            </w:r>
          </w:p>
        </w:tc>
        <w:tc>
          <w:tcPr>
            <w:tcW w:w="941" w:type="dxa"/>
            <w:shd w:val="clear" w:color="auto" w:fill="auto"/>
          </w:tcPr>
          <w:p w:rsidR="00D439F9" w:rsidRPr="007816EA" w:rsidRDefault="00D439F9" w:rsidP="00A2683C">
            <w:pPr>
              <w:rPr>
                <w:rFonts w:ascii="Arial AM" w:hAnsi="Arial AM"/>
                <w:sz w:val="20"/>
                <w:lang w:val="hy-AM"/>
              </w:rPr>
            </w:pPr>
            <w:r>
              <w:rPr>
                <w:rFonts w:ascii="Arial" w:hAnsi="Arial" w:cs="Arial"/>
                <w:sz w:val="20"/>
              </w:rPr>
              <w:t>РА или эквивалент</w:t>
            </w:r>
          </w:p>
        </w:tc>
        <w:tc>
          <w:tcPr>
            <w:tcW w:w="5645" w:type="dxa"/>
            <w:shd w:val="clear" w:color="auto" w:fill="auto"/>
          </w:tcPr>
          <w:p w:rsidR="00D439F9" w:rsidRPr="007816EA" w:rsidRDefault="00D439F9" w:rsidP="00A2683C">
            <w:pPr>
              <w:rPr>
                <w:rFonts w:ascii="Arial AM" w:hAnsi="Arial AM"/>
                <w:sz w:val="20"/>
                <w:lang w:val="hy-AM"/>
              </w:rPr>
            </w:pPr>
            <w:r w:rsidRPr="00E008B5">
              <w:rPr>
                <w:rFonts w:ascii="Sylfaen" w:hAnsi="Sylfaen" w:cs="Sylfaen"/>
                <w:color w:val="000000"/>
                <w:sz w:val="18"/>
                <w:szCs w:val="18"/>
                <w:lang w:val="hy-AM"/>
              </w:rPr>
              <w:t>Сливочное Зеландское масло / Упаковка:</w:t>
            </w:r>
            <w:r w:rsidRPr="00201690">
              <w:rPr>
                <w:rFonts w:ascii="Sylfaen" w:hAnsi="Sylfaen" w:cs="Sylfaen"/>
                <w:b/>
                <w:color w:val="000000" w:themeColor="text1"/>
                <w:sz w:val="18"/>
                <w:szCs w:val="18"/>
                <w:lang w:val="hy-AM"/>
              </w:rPr>
              <w:t>до 25 кг</w:t>
            </w:r>
            <w:r w:rsidRPr="00201690">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 xml:space="preserve">с картонными коробками по желанию заказчика/; молочный жир, жирность: не менее 82,9%, высокое качество, свежее, влажность 15,7%, твердые нежировые компоненты 1,4%, калорийность 3090КДж/100г, в заводской упаковке, на которой указан вышеуказанный состав и срок годности, оставшийся срок на момент поставки составляет не менее 80%. Срок годности не менее 15 месяцев со дня производства. Общие обязательные условия, предъявляемые к продукции, в соответствии с решением Совета Евразийской экономической комиссии от 9 октября 2013 года № 67 «О безопасности молока и молочной продукции» (МИ ТС 033/2013). Безопасность, упаковка и маркировка в соответствии с Решением Комиссии Таможенного союза от 9 декабря 2011 года № 880 «О безопасности пищевой продукции» (МУ ТС 021/2011), Решением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005/2011), Закон РА "О безопасности пищевых продуктов". Этикетка: разборчивая.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Технические в случае снабжения продовольствием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738" w:type="dxa"/>
            <w:shd w:val="clear" w:color="auto" w:fill="auto"/>
          </w:tcPr>
          <w:p w:rsidR="00D439F9" w:rsidRPr="007816EA" w:rsidRDefault="00D439F9" w:rsidP="00A2683C">
            <w:pPr>
              <w:jc w:val="center"/>
              <w:rPr>
                <w:rFonts w:ascii="Arial AM" w:hAnsi="Arial AM"/>
                <w:sz w:val="20"/>
                <w:lang w:val="hy-AM"/>
              </w:rPr>
            </w:pPr>
            <w:r w:rsidRPr="00771488">
              <w:rPr>
                <w:rFonts w:ascii="Sylfaen" w:hAnsi="Sylfaen" w:cs="Sylfaen"/>
                <w:sz w:val="20"/>
                <w:szCs w:val="20"/>
                <w:lang w:val="hy-AM"/>
              </w:rPr>
              <w:t>кг</w:t>
            </w:r>
          </w:p>
        </w:tc>
        <w:tc>
          <w:tcPr>
            <w:tcW w:w="775" w:type="dxa"/>
            <w:tcBorders>
              <w:top w:val="nil"/>
              <w:left w:val="single" w:sz="4" w:space="0" w:color="auto"/>
              <w:bottom w:val="single" w:sz="4" w:space="0" w:color="auto"/>
              <w:right w:val="single" w:sz="4" w:space="0" w:color="auto"/>
            </w:tcBorders>
            <w:shd w:val="clear" w:color="auto" w:fill="auto"/>
            <w:vAlign w:val="bottom"/>
          </w:tcPr>
          <w:p w:rsidR="00D439F9" w:rsidRPr="00771488" w:rsidRDefault="00D439F9" w:rsidP="00A2683C">
            <w:pPr>
              <w:rPr>
                <w:rFonts w:asciiTheme="minorHAnsi" w:hAnsiTheme="minorHAnsi"/>
                <w:sz w:val="20"/>
                <w:lang w:val="hy-AM"/>
              </w:rPr>
            </w:pPr>
            <w:r w:rsidRPr="00771488">
              <w:rPr>
                <w:rFonts w:asciiTheme="minorHAnsi" w:hAnsiTheme="minorHAnsi" w:cs="Calibri"/>
                <w:color w:val="000000"/>
                <w:sz w:val="20"/>
                <w:szCs w:val="20"/>
                <w:lang w:val="hy-AM"/>
              </w:rPr>
              <w:t>4500</w:t>
            </w:r>
          </w:p>
        </w:tc>
        <w:tc>
          <w:tcPr>
            <w:tcW w:w="1021" w:type="dxa"/>
            <w:tcBorders>
              <w:top w:val="nil"/>
              <w:left w:val="single" w:sz="4" w:space="0" w:color="auto"/>
              <w:bottom w:val="single" w:sz="4" w:space="0" w:color="auto"/>
              <w:right w:val="single" w:sz="4" w:space="0" w:color="auto"/>
            </w:tcBorders>
            <w:shd w:val="clear" w:color="auto" w:fill="auto"/>
            <w:vAlign w:val="bottom"/>
          </w:tcPr>
          <w:p w:rsidR="00D439F9" w:rsidRPr="00003A7E" w:rsidRDefault="00D439F9" w:rsidP="00A2683C">
            <w:pPr>
              <w:rPr>
                <w:rFonts w:asciiTheme="minorHAnsi" w:hAnsiTheme="minorHAnsi"/>
                <w:sz w:val="20"/>
              </w:rPr>
            </w:pPr>
            <w:r>
              <w:rPr>
                <w:rFonts w:asciiTheme="minorHAnsi" w:hAnsiTheme="minorHAnsi"/>
                <w:sz w:val="20"/>
              </w:rPr>
              <w:t>954000</w:t>
            </w:r>
          </w:p>
        </w:tc>
        <w:tc>
          <w:tcPr>
            <w:tcW w:w="672" w:type="dxa"/>
            <w:tcBorders>
              <w:top w:val="nil"/>
              <w:left w:val="single" w:sz="4" w:space="0" w:color="auto"/>
              <w:bottom w:val="single" w:sz="4" w:space="0" w:color="auto"/>
              <w:right w:val="single" w:sz="4" w:space="0" w:color="auto"/>
            </w:tcBorders>
            <w:shd w:val="clear" w:color="auto" w:fill="auto"/>
            <w:vAlign w:val="bottom"/>
          </w:tcPr>
          <w:p w:rsidR="00D439F9" w:rsidRPr="00003A7E" w:rsidRDefault="00D439F9" w:rsidP="00A2683C">
            <w:pPr>
              <w:rPr>
                <w:rFonts w:asciiTheme="minorHAnsi" w:hAnsiTheme="minorHAnsi"/>
                <w:sz w:val="20"/>
              </w:rPr>
            </w:pPr>
            <w:r>
              <w:rPr>
                <w:rFonts w:asciiTheme="minorHAnsi" w:hAnsiTheme="minorHAnsi"/>
                <w:sz w:val="20"/>
              </w:rPr>
              <w:t>212:</w:t>
            </w:r>
          </w:p>
        </w:tc>
        <w:tc>
          <w:tcPr>
            <w:tcW w:w="1249" w:type="dxa"/>
            <w:shd w:val="clear" w:color="auto" w:fill="auto"/>
          </w:tcPr>
          <w:p w:rsidR="00D439F9" w:rsidRDefault="00D439F9" w:rsidP="00A2683C">
            <w:pPr>
              <w:rPr>
                <w:rFonts w:ascii="Arial" w:hAnsi="Arial" w:cs="Arial"/>
                <w:sz w:val="20"/>
                <w:lang w:val="hy-AM"/>
              </w:rPr>
            </w:pPr>
            <w:r>
              <w:rPr>
                <w:rFonts w:ascii="Arial" w:hAnsi="Arial" w:cs="Arial"/>
                <w:sz w:val="20"/>
                <w:lang w:val="hy-AM"/>
              </w:rPr>
              <w:t xml:space="preserve">Б. Новая жизнь В. Мамикоян 12:00   </w:t>
            </w:r>
          </w:p>
          <w:p w:rsidR="00D439F9" w:rsidRPr="00C04642" w:rsidRDefault="00D439F9" w:rsidP="00A2683C"/>
        </w:tc>
        <w:tc>
          <w:tcPr>
            <w:tcW w:w="828" w:type="dxa"/>
            <w:tcBorders>
              <w:top w:val="nil"/>
              <w:left w:val="single" w:sz="4" w:space="0" w:color="auto"/>
              <w:bottom w:val="single" w:sz="4" w:space="0" w:color="auto"/>
              <w:right w:val="single" w:sz="4" w:space="0" w:color="auto"/>
            </w:tcBorders>
            <w:shd w:val="clear" w:color="auto" w:fill="auto"/>
            <w:vAlign w:val="bottom"/>
          </w:tcPr>
          <w:p w:rsidR="00D439F9" w:rsidRPr="0078549F" w:rsidRDefault="00D439F9" w:rsidP="00A2683C">
            <w:pPr>
              <w:jc w:val="center"/>
              <w:rPr>
                <w:rFonts w:asciiTheme="minorHAnsi" w:hAnsiTheme="minorHAnsi"/>
                <w:sz w:val="20"/>
              </w:rPr>
            </w:pPr>
            <w:r>
              <w:rPr>
                <w:rFonts w:asciiTheme="minorHAnsi" w:hAnsiTheme="minorHAnsi"/>
                <w:sz w:val="20"/>
                <w:lang w:val="hy-AM"/>
              </w:rPr>
              <w:t>212:</w:t>
            </w:r>
          </w:p>
        </w:tc>
        <w:tc>
          <w:tcPr>
            <w:tcW w:w="1787" w:type="dxa"/>
            <w:shd w:val="clear" w:color="auto" w:fill="auto"/>
          </w:tcPr>
          <w:p w:rsidR="00D439F9" w:rsidRPr="007816EA" w:rsidRDefault="00D439F9" w:rsidP="00A2683C">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bl>
    <w:p w:rsidR="0086189A" w:rsidRDefault="0086189A" w:rsidP="007941A0">
      <w:pPr>
        <w:jc w:val="center"/>
        <w:rPr>
          <w:rFonts w:ascii="GHEA Grapalat" w:hAnsi="GHEA Grapalat"/>
          <w:sz w:val="18"/>
          <w:lang w:val="hy-AM"/>
        </w:rPr>
      </w:pPr>
      <w:bookmarkStart w:id="1" w:name="_GoBack"/>
      <w:bookmarkEnd w:id="1"/>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Default="0086189A" w:rsidP="007941A0">
      <w:pPr>
        <w:jc w:val="center"/>
        <w:rPr>
          <w:rFonts w:ascii="GHEA Grapalat" w:hAnsi="GHEA Grapalat"/>
          <w:sz w:val="18"/>
          <w:lang w:val="hy-AM"/>
        </w:rPr>
      </w:pPr>
    </w:p>
    <w:p w:rsidR="0086189A" w:rsidRPr="00A71D81" w:rsidRDefault="0086189A"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Pr="001D6AF5" w:rsidRDefault="007941A0" w:rsidP="007941A0">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lastRenderedPageBreak/>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6A33D1">
      <w:pPr>
        <w:numPr>
          <w:ilvl w:val="0"/>
          <w:numId w:val="11"/>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b/>
          <w:bCs/>
          <w:color w:val="000000"/>
          <w:lang w:val="pt-BR"/>
        </w:rPr>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6A33D1">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6A33D1">
      <w:pPr>
        <w:numPr>
          <w:ilvl w:val="0"/>
          <w:numId w:val="11"/>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2F25A9" w:rsidRDefault="007941A0" w:rsidP="002F25A9">
      <w:pPr>
        <w:widowControl w:val="0"/>
        <w:spacing w:after="160"/>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2F25A9">
        <w:trPr>
          <w:trHeight w:val="80"/>
          <w:jc w:val="center"/>
        </w:trPr>
        <w:tc>
          <w:tcPr>
            <w:tcW w:w="4536"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ПОКУПАТЕЛЬ</w:t>
            </w:r>
          </w:p>
          <w:p w:rsidR="002F25A9" w:rsidRDefault="002F25A9" w:rsidP="002F25A9">
            <w:pPr>
              <w:jc w:val="center"/>
            </w:pPr>
            <w:r>
              <w:rPr>
                <w:rFonts w:ascii="Sylfaen" w:hAnsi="Sylfaen"/>
              </w:rPr>
              <w:t>&lt;&lt;Нор Кянки НУХ&gt;&gt; НО</w:t>
            </w:r>
            <w:r w:rsidRPr="004E1143">
              <w:rPr>
                <w:rFonts w:ascii="Sylfaen" w:hAnsi="Sylfaen"/>
              </w:rPr>
              <w:t>АК</w:t>
            </w:r>
          </w:p>
          <w:p w:rsidR="002F25A9" w:rsidRDefault="002F25A9" w:rsidP="002F25A9">
            <w:pPr>
              <w:jc w:val="center"/>
            </w:pPr>
            <w:r>
              <w:rPr>
                <w:rFonts w:ascii="Sylfaen" w:hAnsi="Sylfaen"/>
              </w:rPr>
              <w:t xml:space="preserve">Нор Кянк </w:t>
            </w:r>
            <w:r>
              <w:t>В. Мамикояна 12,</w:t>
            </w:r>
          </w:p>
          <w:p w:rsidR="002F25A9" w:rsidRDefault="002F25A9" w:rsidP="002F25A9">
            <w:pPr>
              <w:jc w:val="center"/>
            </w:pPr>
            <w:r>
              <w:lastRenderedPageBreak/>
              <w:t>04108528</w:t>
            </w:r>
          </w:p>
          <w:p w:rsidR="002F25A9" w:rsidRDefault="002F25A9" w:rsidP="002F25A9">
            <w:pPr>
              <w:jc w:val="center"/>
            </w:pPr>
            <w:r>
              <w:t xml:space="preserve"> «АКБА БАНК»</w:t>
            </w:r>
          </w:p>
          <w:p w:rsidR="002F25A9" w:rsidRDefault="002F25A9" w:rsidP="002F25A9">
            <w:pPr>
              <w:jc w:val="center"/>
            </w:pPr>
            <w:r>
              <w:t>220129690362000</w:t>
            </w:r>
          </w:p>
          <w:p w:rsidR="002F25A9" w:rsidRPr="002F3728" w:rsidRDefault="002F25A9" w:rsidP="002F25A9">
            <w:pPr>
              <w:widowControl w:val="0"/>
              <w:spacing w:after="160"/>
              <w:jc w:val="center"/>
              <w:rPr>
                <w:rFonts w:ascii="GHEA Grapalat" w:hAnsi="GHEA Grapalat"/>
              </w:rPr>
            </w:pPr>
            <w:r>
              <w:t>Т. Андреасян</w:t>
            </w:r>
            <w:r w:rsidRPr="002F3728">
              <w:rPr>
                <w:rFonts w:ascii="GHEA Grapalat" w:hAnsi="GHEA Grapalat"/>
              </w:rPr>
              <w:br/>
              <w:t>____________</w:t>
            </w:r>
          </w:p>
          <w:p w:rsidR="002F25A9" w:rsidRPr="002F3728" w:rsidRDefault="002F25A9" w:rsidP="002F25A9">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25A9" w:rsidP="002F25A9">
            <w:pPr>
              <w:widowControl w:val="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1"/>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47"/>
        <w:gridCol w:w="957"/>
        <w:gridCol w:w="782"/>
        <w:gridCol w:w="957"/>
        <w:gridCol w:w="976"/>
        <w:gridCol w:w="689"/>
        <w:gridCol w:w="835"/>
        <w:gridCol w:w="540"/>
        <w:gridCol w:w="604"/>
        <w:gridCol w:w="696"/>
        <w:gridCol w:w="820"/>
        <w:gridCol w:w="866"/>
        <w:gridCol w:w="847"/>
        <w:gridCol w:w="958"/>
        <w:gridCol w:w="849"/>
        <w:gridCol w:w="787"/>
      </w:tblGrid>
      <w:tr w:rsidR="00E12B8D" w:rsidRPr="00B138F3" w:rsidTr="00393DA3">
        <w:trPr>
          <w:trHeight w:val="305"/>
          <w:jc w:val="center"/>
        </w:trPr>
        <w:tc>
          <w:tcPr>
            <w:tcW w:w="15905" w:type="dxa"/>
            <w:gridSpan w:val="17"/>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E90B9C">
        <w:trPr>
          <w:trHeight w:val="747"/>
          <w:jc w:val="center"/>
        </w:trPr>
        <w:tc>
          <w:tcPr>
            <w:tcW w:w="169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4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39" w:type="dxa"/>
            <w:gridSpan w:val="2"/>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24"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2"/>
              <w:t>**</w:t>
            </w:r>
          </w:p>
        </w:tc>
      </w:tr>
      <w:tr w:rsidR="002F25A9" w:rsidRPr="00B138F3" w:rsidTr="00AA25C1">
        <w:trPr>
          <w:trHeight w:val="594"/>
          <w:jc w:val="center"/>
        </w:trPr>
        <w:tc>
          <w:tcPr>
            <w:tcW w:w="1695" w:type="dxa"/>
            <w:vAlign w:val="center"/>
          </w:tcPr>
          <w:p w:rsidR="002F25A9" w:rsidRPr="00074F86" w:rsidRDefault="002F25A9" w:rsidP="0086189A">
            <w:pPr>
              <w:rPr>
                <w:rFonts w:ascii="Sylfaen" w:hAnsi="Sylfaen" w:cs="Calibri"/>
                <w:color w:val="000000"/>
                <w:sz w:val="14"/>
                <w:szCs w:val="14"/>
              </w:rPr>
            </w:pPr>
          </w:p>
        </w:tc>
        <w:tc>
          <w:tcPr>
            <w:tcW w:w="2047" w:type="dxa"/>
            <w:vAlign w:val="bottom"/>
          </w:tcPr>
          <w:p w:rsidR="002F25A9" w:rsidRPr="0064037D" w:rsidRDefault="002F25A9" w:rsidP="002F25A9">
            <w:pPr>
              <w:jc w:val="center"/>
              <w:rPr>
                <w:rFonts w:ascii="Sylfaen" w:hAnsi="Sylfaen" w:cs="Calibri"/>
                <w:sz w:val="14"/>
                <w:szCs w:val="14"/>
              </w:rPr>
            </w:pPr>
          </w:p>
        </w:tc>
        <w:tc>
          <w:tcPr>
            <w:tcW w:w="1739" w:type="dxa"/>
            <w:gridSpan w:val="2"/>
          </w:tcPr>
          <w:p w:rsidR="002F25A9" w:rsidRPr="00A26110" w:rsidRDefault="002F25A9" w:rsidP="002F25A9"/>
        </w:tc>
        <w:tc>
          <w:tcPr>
            <w:tcW w:w="957"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6" w:type="dxa"/>
            <w:vAlign w:val="center"/>
          </w:tcPr>
          <w:p w:rsidR="002F25A9" w:rsidRPr="00B138F3" w:rsidRDefault="002F25A9" w:rsidP="002F25A9">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9"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5" w:type="dxa"/>
            <w:vAlign w:val="center"/>
          </w:tcPr>
          <w:p w:rsidR="002F25A9" w:rsidRPr="00B138F3" w:rsidRDefault="002F25A9" w:rsidP="002F25A9">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0"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6"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0"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7"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8"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9" w:type="dxa"/>
            <w:vAlign w:val="center"/>
          </w:tcPr>
          <w:p w:rsidR="002F25A9" w:rsidRPr="00B138F3" w:rsidRDefault="002F25A9" w:rsidP="002F25A9">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7" w:type="dxa"/>
            <w:vAlign w:val="center"/>
          </w:tcPr>
          <w:p w:rsidR="002F25A9" w:rsidRPr="002C3F4E" w:rsidRDefault="002F25A9" w:rsidP="002F25A9">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86189A" w:rsidRPr="00B138F3" w:rsidTr="00AA25C1">
        <w:trPr>
          <w:gridAfter w:val="12"/>
          <w:wAfter w:w="9467" w:type="dxa"/>
          <w:trHeight w:val="404"/>
          <w:jc w:val="center"/>
        </w:trPr>
        <w:tc>
          <w:tcPr>
            <w:tcW w:w="1695" w:type="dxa"/>
            <w:vAlign w:val="center"/>
          </w:tcPr>
          <w:p w:rsidR="0086189A" w:rsidRPr="00074F86" w:rsidRDefault="0086189A" w:rsidP="0086189A">
            <w:pPr>
              <w:rPr>
                <w:rFonts w:ascii="Sylfaen" w:hAnsi="Sylfaen" w:cs="Calibri"/>
                <w:color w:val="000000"/>
                <w:sz w:val="14"/>
                <w:szCs w:val="14"/>
                <w:lang w:val="hy-AM"/>
              </w:rPr>
            </w:pPr>
          </w:p>
        </w:tc>
        <w:tc>
          <w:tcPr>
            <w:tcW w:w="2047" w:type="dxa"/>
            <w:vAlign w:val="bottom"/>
          </w:tcPr>
          <w:p w:rsidR="0086189A" w:rsidRPr="00074F86" w:rsidRDefault="0086189A" w:rsidP="0086189A">
            <w:pPr>
              <w:rPr>
                <w:rFonts w:ascii="Sylfaen" w:hAnsi="Sylfaen" w:cs="Calibri"/>
                <w:sz w:val="14"/>
                <w:szCs w:val="14"/>
                <w:lang w:val="hy-AM"/>
              </w:rPr>
            </w:pPr>
          </w:p>
        </w:tc>
        <w:tc>
          <w:tcPr>
            <w:tcW w:w="1739" w:type="dxa"/>
            <w:gridSpan w:val="2"/>
          </w:tcPr>
          <w:p w:rsidR="0086189A" w:rsidRPr="00A26110" w:rsidRDefault="0086189A" w:rsidP="002F25A9"/>
        </w:tc>
        <w:tc>
          <w:tcPr>
            <w:tcW w:w="957" w:type="dxa"/>
            <w:vAlign w:val="center"/>
          </w:tcPr>
          <w:p w:rsidR="0086189A" w:rsidRPr="00B138F3" w:rsidRDefault="0086189A" w:rsidP="002F25A9">
            <w:pPr>
              <w:widowControl w:val="0"/>
              <w:jc w:val="center"/>
              <w:rPr>
                <w:rFonts w:ascii="GHEA Grapalat" w:hAnsi="GHEA Grapalat"/>
                <w:sz w:val="16"/>
                <w:szCs w:val="16"/>
              </w:rPr>
            </w:pPr>
          </w:p>
        </w:tc>
      </w:tr>
      <w:tr w:rsidR="0086189A" w:rsidRPr="00B138F3" w:rsidTr="00AA25C1">
        <w:trPr>
          <w:gridAfter w:val="12"/>
          <w:wAfter w:w="9467" w:type="dxa"/>
          <w:trHeight w:val="404"/>
          <w:jc w:val="center"/>
        </w:trPr>
        <w:tc>
          <w:tcPr>
            <w:tcW w:w="1695" w:type="dxa"/>
            <w:vAlign w:val="center"/>
          </w:tcPr>
          <w:p w:rsidR="0086189A" w:rsidRPr="0064037D" w:rsidRDefault="0086189A" w:rsidP="0086189A">
            <w:pPr>
              <w:rPr>
                <w:rFonts w:ascii="Sylfaen" w:hAnsi="Sylfaen" w:cs="Calibri"/>
                <w:color w:val="000000"/>
                <w:sz w:val="14"/>
                <w:szCs w:val="14"/>
                <w:lang w:val="hy-AM"/>
              </w:rPr>
            </w:pPr>
          </w:p>
        </w:tc>
        <w:tc>
          <w:tcPr>
            <w:tcW w:w="2047" w:type="dxa"/>
            <w:vAlign w:val="bottom"/>
          </w:tcPr>
          <w:p w:rsidR="0086189A" w:rsidRPr="00074F86" w:rsidRDefault="0086189A" w:rsidP="0086189A">
            <w:pPr>
              <w:rPr>
                <w:rFonts w:ascii="Sylfaen" w:hAnsi="Sylfaen" w:cs="Calibri"/>
                <w:sz w:val="14"/>
                <w:szCs w:val="14"/>
                <w:lang w:val="hy-AM"/>
              </w:rPr>
            </w:pPr>
          </w:p>
        </w:tc>
        <w:tc>
          <w:tcPr>
            <w:tcW w:w="1739" w:type="dxa"/>
            <w:gridSpan w:val="2"/>
          </w:tcPr>
          <w:p w:rsidR="0086189A" w:rsidRPr="00A26110" w:rsidRDefault="0086189A" w:rsidP="002F25A9"/>
        </w:tc>
        <w:tc>
          <w:tcPr>
            <w:tcW w:w="957" w:type="dxa"/>
            <w:vAlign w:val="center"/>
          </w:tcPr>
          <w:p w:rsidR="0086189A" w:rsidRPr="00B138F3" w:rsidRDefault="0086189A" w:rsidP="002F25A9">
            <w:pPr>
              <w:widowControl w:val="0"/>
              <w:jc w:val="center"/>
              <w:rPr>
                <w:rFonts w:ascii="GHEA Grapalat" w:hAnsi="GHEA Grapalat"/>
                <w:sz w:val="16"/>
                <w:szCs w:val="16"/>
              </w:rPr>
            </w:pPr>
          </w:p>
        </w:tc>
      </w:tr>
      <w:tr w:rsidR="0086189A" w:rsidRPr="00B138F3" w:rsidTr="00AA25C1">
        <w:trPr>
          <w:gridAfter w:val="12"/>
          <w:wAfter w:w="9467" w:type="dxa"/>
          <w:trHeight w:val="404"/>
          <w:jc w:val="center"/>
        </w:trPr>
        <w:tc>
          <w:tcPr>
            <w:tcW w:w="1695" w:type="dxa"/>
            <w:vAlign w:val="center"/>
          </w:tcPr>
          <w:p w:rsidR="0086189A" w:rsidRPr="0064037D" w:rsidRDefault="0086189A" w:rsidP="0086189A">
            <w:pPr>
              <w:rPr>
                <w:rFonts w:ascii="Sylfaen" w:hAnsi="Sylfaen" w:cs="Calibri"/>
                <w:color w:val="000000"/>
                <w:sz w:val="14"/>
                <w:szCs w:val="14"/>
                <w:lang w:val="hy-AM"/>
              </w:rPr>
            </w:pPr>
          </w:p>
        </w:tc>
        <w:tc>
          <w:tcPr>
            <w:tcW w:w="2047" w:type="dxa"/>
            <w:vAlign w:val="bottom"/>
          </w:tcPr>
          <w:p w:rsidR="0086189A" w:rsidRPr="0064037D" w:rsidRDefault="0086189A" w:rsidP="0086189A">
            <w:pPr>
              <w:rPr>
                <w:rFonts w:ascii="Sylfaen" w:hAnsi="Sylfaen" w:cs="Calibri"/>
                <w:sz w:val="14"/>
                <w:szCs w:val="14"/>
                <w:lang w:val="hy-AM"/>
              </w:rPr>
            </w:pPr>
          </w:p>
        </w:tc>
        <w:tc>
          <w:tcPr>
            <w:tcW w:w="1739" w:type="dxa"/>
            <w:gridSpan w:val="2"/>
          </w:tcPr>
          <w:p w:rsidR="0086189A" w:rsidRPr="00A26110" w:rsidRDefault="0086189A" w:rsidP="002F25A9"/>
        </w:tc>
        <w:tc>
          <w:tcPr>
            <w:tcW w:w="957" w:type="dxa"/>
            <w:vAlign w:val="center"/>
          </w:tcPr>
          <w:p w:rsidR="0086189A" w:rsidRPr="00B138F3" w:rsidRDefault="0086189A" w:rsidP="002F25A9">
            <w:pPr>
              <w:widowControl w:val="0"/>
              <w:jc w:val="center"/>
              <w:rPr>
                <w:rFonts w:ascii="GHEA Grapalat" w:hAnsi="GHEA Grapalat"/>
                <w:sz w:val="16"/>
                <w:szCs w:val="16"/>
              </w:rPr>
            </w:pPr>
          </w:p>
        </w:tc>
      </w:tr>
      <w:tr w:rsidR="0086189A" w:rsidRPr="00B138F3" w:rsidTr="00AA25C1">
        <w:trPr>
          <w:gridAfter w:val="14"/>
          <w:wAfter w:w="11206" w:type="dxa"/>
          <w:trHeight w:val="404"/>
          <w:jc w:val="center"/>
        </w:trPr>
        <w:tc>
          <w:tcPr>
            <w:tcW w:w="1695" w:type="dxa"/>
            <w:vAlign w:val="center"/>
          </w:tcPr>
          <w:p w:rsidR="0086189A" w:rsidRPr="0064037D" w:rsidRDefault="0086189A" w:rsidP="002F25A9">
            <w:pPr>
              <w:rPr>
                <w:rFonts w:ascii="Sylfaen" w:hAnsi="Sylfaen" w:cs="Calibri"/>
                <w:color w:val="000000"/>
                <w:sz w:val="14"/>
                <w:szCs w:val="14"/>
                <w:lang w:val="hy-AM"/>
              </w:rPr>
            </w:pPr>
          </w:p>
        </w:tc>
        <w:tc>
          <w:tcPr>
            <w:tcW w:w="2047" w:type="dxa"/>
            <w:vAlign w:val="bottom"/>
          </w:tcPr>
          <w:p w:rsidR="0086189A" w:rsidRPr="00074F86" w:rsidRDefault="0086189A" w:rsidP="002F25A9">
            <w:pPr>
              <w:rPr>
                <w:rFonts w:ascii="Sylfaen" w:hAnsi="Sylfaen" w:cs="Calibri"/>
                <w:sz w:val="18"/>
                <w:szCs w:val="18"/>
                <w:lang w:val="hy-AM"/>
              </w:rPr>
            </w:pPr>
          </w:p>
        </w:tc>
        <w:tc>
          <w:tcPr>
            <w:tcW w:w="957" w:type="dxa"/>
            <w:vAlign w:val="center"/>
          </w:tcPr>
          <w:p w:rsidR="0086189A" w:rsidRPr="00B138F3" w:rsidRDefault="0086189A" w:rsidP="002F25A9">
            <w:pPr>
              <w:widowControl w:val="0"/>
              <w:jc w:val="center"/>
              <w:rPr>
                <w:rFonts w:ascii="GHEA Grapalat" w:hAnsi="GHEA Grapalat"/>
                <w:sz w:val="16"/>
                <w:szCs w:val="16"/>
              </w:rPr>
            </w:pPr>
          </w:p>
        </w:tc>
      </w:tr>
      <w:tr w:rsidR="0086189A" w:rsidRPr="00B138F3" w:rsidTr="00AA25C1">
        <w:trPr>
          <w:gridAfter w:val="12"/>
          <w:wAfter w:w="9467" w:type="dxa"/>
          <w:trHeight w:val="404"/>
          <w:jc w:val="center"/>
        </w:trPr>
        <w:tc>
          <w:tcPr>
            <w:tcW w:w="1695" w:type="dxa"/>
            <w:vAlign w:val="center"/>
          </w:tcPr>
          <w:p w:rsidR="0086189A" w:rsidRPr="0064037D" w:rsidRDefault="0086189A" w:rsidP="0086189A">
            <w:pPr>
              <w:rPr>
                <w:rFonts w:ascii="Sylfaen" w:hAnsi="Sylfaen" w:cs="Calibri"/>
                <w:color w:val="000000"/>
                <w:sz w:val="14"/>
                <w:szCs w:val="14"/>
                <w:lang w:val="hy-AM"/>
              </w:rPr>
            </w:pPr>
          </w:p>
        </w:tc>
        <w:tc>
          <w:tcPr>
            <w:tcW w:w="2047" w:type="dxa"/>
            <w:vAlign w:val="bottom"/>
          </w:tcPr>
          <w:p w:rsidR="0086189A" w:rsidRPr="00074F86" w:rsidRDefault="0086189A" w:rsidP="0086189A">
            <w:pPr>
              <w:rPr>
                <w:rFonts w:ascii="Sylfaen" w:hAnsi="Sylfaen" w:cs="Calibri"/>
                <w:sz w:val="18"/>
                <w:szCs w:val="18"/>
                <w:lang w:val="hy-AM"/>
              </w:rPr>
            </w:pPr>
          </w:p>
        </w:tc>
        <w:tc>
          <w:tcPr>
            <w:tcW w:w="1739" w:type="dxa"/>
            <w:gridSpan w:val="2"/>
          </w:tcPr>
          <w:p w:rsidR="0086189A" w:rsidRDefault="0086189A" w:rsidP="0086189A"/>
        </w:tc>
        <w:tc>
          <w:tcPr>
            <w:tcW w:w="957" w:type="dxa"/>
            <w:vAlign w:val="center"/>
          </w:tcPr>
          <w:p w:rsidR="0086189A" w:rsidRPr="00B138F3" w:rsidRDefault="0086189A" w:rsidP="002F25A9">
            <w:pPr>
              <w:widowControl w:val="0"/>
              <w:jc w:val="center"/>
              <w:rPr>
                <w:rFonts w:ascii="GHEA Grapalat" w:hAnsi="GHEA Grapalat"/>
                <w:sz w:val="16"/>
                <w:szCs w:val="16"/>
              </w:rPr>
            </w:pPr>
          </w:p>
        </w:tc>
      </w:tr>
      <w:tr w:rsidR="0086189A" w:rsidRPr="00B138F3" w:rsidTr="00AA25C1">
        <w:trPr>
          <w:gridAfter w:val="12"/>
          <w:wAfter w:w="9467" w:type="dxa"/>
          <w:trHeight w:val="404"/>
          <w:jc w:val="center"/>
        </w:trPr>
        <w:tc>
          <w:tcPr>
            <w:tcW w:w="1695" w:type="dxa"/>
            <w:vAlign w:val="center"/>
          </w:tcPr>
          <w:p w:rsidR="0086189A" w:rsidRPr="00074F86" w:rsidRDefault="0086189A" w:rsidP="0086189A">
            <w:pPr>
              <w:rPr>
                <w:rFonts w:ascii="Sylfaen" w:hAnsi="Sylfaen" w:cs="Calibri"/>
                <w:color w:val="000000"/>
                <w:sz w:val="14"/>
                <w:szCs w:val="14"/>
              </w:rPr>
            </w:pPr>
          </w:p>
        </w:tc>
        <w:tc>
          <w:tcPr>
            <w:tcW w:w="2047" w:type="dxa"/>
            <w:vAlign w:val="bottom"/>
          </w:tcPr>
          <w:p w:rsidR="0086189A" w:rsidRPr="0064037D" w:rsidRDefault="0086189A" w:rsidP="0086189A">
            <w:pPr>
              <w:rPr>
                <w:rFonts w:ascii="Sylfaen" w:hAnsi="Sylfaen" w:cs="Calibri"/>
                <w:sz w:val="14"/>
                <w:szCs w:val="14"/>
              </w:rPr>
            </w:pPr>
          </w:p>
        </w:tc>
        <w:tc>
          <w:tcPr>
            <w:tcW w:w="1739" w:type="dxa"/>
            <w:gridSpan w:val="2"/>
          </w:tcPr>
          <w:p w:rsidR="0086189A" w:rsidRPr="00A26110" w:rsidRDefault="0086189A" w:rsidP="002F25A9"/>
        </w:tc>
        <w:tc>
          <w:tcPr>
            <w:tcW w:w="957" w:type="dxa"/>
            <w:vAlign w:val="center"/>
          </w:tcPr>
          <w:p w:rsidR="0086189A" w:rsidRPr="00B138F3" w:rsidRDefault="0086189A" w:rsidP="002F25A9">
            <w:pPr>
              <w:widowControl w:val="0"/>
              <w:jc w:val="center"/>
              <w:rPr>
                <w:rFonts w:ascii="GHEA Grapalat" w:hAnsi="GHEA Grapalat"/>
                <w:sz w:val="16"/>
                <w:szCs w:val="16"/>
              </w:rPr>
            </w:pP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2F25A9" w:rsidRDefault="002F25A9" w:rsidP="002F25A9">
            <w:pPr>
              <w:jc w:val="center"/>
            </w:pPr>
            <w:r>
              <w:rPr>
                <w:rFonts w:ascii="Sylfaen" w:hAnsi="Sylfaen"/>
              </w:rPr>
              <w:t>&lt;&lt;Нор Кянки НУХ&gt;&gt; НО</w:t>
            </w:r>
            <w:r w:rsidRPr="004E1143">
              <w:rPr>
                <w:rFonts w:ascii="Sylfaen" w:hAnsi="Sylfaen"/>
              </w:rPr>
              <w:t>АК</w:t>
            </w:r>
          </w:p>
          <w:p w:rsidR="002F25A9" w:rsidRDefault="002F25A9" w:rsidP="002F25A9">
            <w:pPr>
              <w:jc w:val="center"/>
            </w:pPr>
            <w:r>
              <w:rPr>
                <w:rFonts w:ascii="Sylfaen" w:hAnsi="Sylfaen"/>
              </w:rPr>
              <w:t xml:space="preserve">Нор Кянк </w:t>
            </w:r>
            <w:r>
              <w:t>В. Мамикояна 12,</w:t>
            </w:r>
          </w:p>
          <w:p w:rsidR="002F25A9" w:rsidRDefault="002F25A9" w:rsidP="002F25A9">
            <w:pPr>
              <w:jc w:val="center"/>
            </w:pPr>
            <w:r>
              <w:t>04108528</w:t>
            </w:r>
          </w:p>
          <w:p w:rsidR="002F25A9" w:rsidRDefault="002F25A9" w:rsidP="002F25A9">
            <w:pPr>
              <w:jc w:val="center"/>
            </w:pPr>
            <w:r>
              <w:t xml:space="preserve"> «АКБА БАНК»</w:t>
            </w:r>
          </w:p>
          <w:p w:rsidR="002F25A9" w:rsidRDefault="002F25A9" w:rsidP="002F25A9">
            <w:pPr>
              <w:jc w:val="center"/>
            </w:pPr>
            <w:r>
              <w:t>220129690362000</w:t>
            </w:r>
          </w:p>
          <w:p w:rsidR="002F25A9" w:rsidRPr="002F3728" w:rsidRDefault="002F25A9" w:rsidP="002F25A9">
            <w:pPr>
              <w:widowControl w:val="0"/>
              <w:spacing w:after="160"/>
              <w:jc w:val="center"/>
              <w:rPr>
                <w:rFonts w:ascii="GHEA Grapalat" w:hAnsi="GHEA Grapalat"/>
              </w:rPr>
            </w:pPr>
            <w:r>
              <w:t>Т. Андреасян</w:t>
            </w:r>
            <w:r w:rsidRPr="002F3728">
              <w:rPr>
                <w:rFonts w:ascii="GHEA Grapalat" w:hAnsi="GHEA Grapalat"/>
              </w:rPr>
              <w:br/>
              <w:t>____________</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lastRenderedPageBreak/>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56009E">
          <w:footerReference w:type="default" r:id="rId13"/>
          <w:footnotePr>
            <w:pos w:val="beneathText"/>
          </w:footnotePr>
          <w:pgSz w:w="16838" w:h="11906" w:orient="landscape" w:code="9"/>
          <w:pgMar w:top="0"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B0B" w:rsidRDefault="003D0B0B" w:rsidP="00E12B8D">
      <w:r>
        <w:separator/>
      </w:r>
    </w:p>
  </w:endnote>
  <w:endnote w:type="continuationSeparator" w:id="0">
    <w:p w:rsidR="003D0B0B" w:rsidRDefault="003D0B0B"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Roboto">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56009E" w:rsidRPr="00C861E9" w:rsidRDefault="0056009E">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24999">
          <w:rPr>
            <w:rFonts w:ascii="GHEA Grapalat" w:hAnsi="GHEA Grapalat"/>
            <w:noProof/>
            <w:sz w:val="24"/>
            <w:szCs w:val="24"/>
          </w:rPr>
          <w:t>107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B0B" w:rsidRDefault="003D0B0B" w:rsidP="00E12B8D">
      <w:r>
        <w:separator/>
      </w:r>
    </w:p>
  </w:footnote>
  <w:footnote w:type="continuationSeparator" w:id="0">
    <w:p w:rsidR="003D0B0B" w:rsidRDefault="003D0B0B" w:rsidP="00E12B8D">
      <w:r>
        <w:continuationSeparator/>
      </w:r>
    </w:p>
  </w:footnote>
  <w:footnote w:id="1">
    <w:p w:rsidR="0056009E" w:rsidRPr="00ED3BA4" w:rsidRDefault="0056009E"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53C33" w:rsidRPr="008842CE" w:rsidRDefault="00053C33" w:rsidP="00053C33">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56009E" w:rsidRPr="00CD6B60" w:rsidRDefault="0056009E"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6009E" w:rsidRPr="00CD6B60" w:rsidRDefault="0056009E"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6009E" w:rsidRPr="00CD6B60" w:rsidRDefault="0056009E"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6009E" w:rsidRPr="00CD6B60" w:rsidRDefault="0056009E"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56009E" w:rsidRPr="00CA2B01" w:rsidRDefault="0056009E"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56009E" w:rsidRPr="00CA2B01" w:rsidRDefault="0056009E"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56009E" w:rsidRPr="00CA2B01" w:rsidRDefault="0056009E"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56009E" w:rsidRPr="005D5092" w:rsidRDefault="0056009E"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56009E" w:rsidRPr="0034222E" w:rsidDel="00932115" w:rsidRDefault="0056009E"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56009E" w:rsidRPr="00D3436F" w:rsidRDefault="0056009E"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56009E" w:rsidRPr="000811C1" w:rsidRDefault="0056009E" w:rsidP="00E12B8D">
      <w:pPr>
        <w:pStyle w:val="af2"/>
        <w:rPr>
          <w:rFonts w:asciiTheme="minorHAnsi" w:hAnsiTheme="minorHAnsi"/>
        </w:rPr>
      </w:pPr>
    </w:p>
  </w:footnote>
  <w:footnote w:id="7">
    <w:p w:rsidR="0056009E" w:rsidRPr="00FE2AA4" w:rsidRDefault="0056009E"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56009E" w:rsidRPr="008842CE" w:rsidRDefault="0056009E"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6009E" w:rsidRPr="000811C1" w:rsidRDefault="0056009E" w:rsidP="00E12B8D">
      <w:pPr>
        <w:pStyle w:val="af2"/>
        <w:rPr>
          <w:lang w:val="af-ZA"/>
        </w:rPr>
      </w:pPr>
    </w:p>
  </w:footnote>
  <w:footnote w:id="9">
    <w:p w:rsidR="0056009E" w:rsidRDefault="0056009E" w:rsidP="00E12B8D">
      <w:pPr>
        <w:pStyle w:val="af2"/>
        <w:jc w:val="both"/>
        <w:rPr>
          <w:rFonts w:ascii="GHEA Grapalat" w:hAnsi="GHEA Grapalat"/>
          <w:i/>
          <w:lang w:val="hy-AM"/>
        </w:rPr>
      </w:pPr>
    </w:p>
    <w:p w:rsidR="0056009E" w:rsidRPr="002227A9" w:rsidRDefault="0056009E"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56009E" w:rsidRPr="00636142" w:rsidRDefault="0056009E"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56009E" w:rsidRPr="0092041F" w:rsidRDefault="0056009E"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56009E" w:rsidRPr="0092041F" w:rsidRDefault="0056009E" w:rsidP="00E12B8D">
      <w:pPr>
        <w:pStyle w:val="af2"/>
        <w:jc w:val="both"/>
        <w:rPr>
          <w:rFonts w:ascii="GHEA Grapalat" w:hAnsi="GHEA Grapalat"/>
          <w:i/>
        </w:rPr>
      </w:pPr>
    </w:p>
  </w:footnote>
  <w:footnote w:id="10">
    <w:p w:rsidR="0056009E" w:rsidRPr="004A4643" w:rsidRDefault="0056009E"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56009E" w:rsidRPr="008E4439" w:rsidRDefault="0056009E"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6009E" w:rsidRPr="000811C1" w:rsidRDefault="0056009E" w:rsidP="00E12B8D">
      <w:pPr>
        <w:pStyle w:val="af2"/>
        <w:rPr>
          <w:rFonts w:ascii="Sylfaen" w:hAnsi="Sylfaen"/>
          <w:sz w:val="18"/>
          <w:szCs w:val="18"/>
        </w:rPr>
      </w:pPr>
    </w:p>
  </w:footnote>
  <w:footnote w:id="12">
    <w:p w:rsidR="0056009E" w:rsidRPr="00A31673" w:rsidRDefault="0056009E"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56009E" w:rsidRPr="00DE7706" w:rsidRDefault="0056009E"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56009E" w:rsidRPr="008416BA" w:rsidRDefault="0056009E"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6009E" w:rsidRDefault="0056009E" w:rsidP="00E12B8D">
      <w:pPr>
        <w:jc w:val="both"/>
      </w:pPr>
    </w:p>
    <w:p w:rsidR="0056009E" w:rsidRPr="008B70EB" w:rsidRDefault="0056009E"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56009E" w:rsidRPr="008B70EB" w:rsidRDefault="0056009E"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56009E" w:rsidRPr="008B70EB" w:rsidRDefault="0056009E"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56009E" w:rsidRDefault="0056009E" w:rsidP="00E12B8D">
      <w:pPr>
        <w:jc w:val="both"/>
        <w:rPr>
          <w:rFonts w:asciiTheme="minorHAnsi" w:hAnsiTheme="minorHAnsi"/>
          <w:lang w:val="af-ZA"/>
        </w:rPr>
      </w:pPr>
    </w:p>
  </w:footnote>
  <w:footnote w:id="15">
    <w:p w:rsidR="0056009E" w:rsidRPr="00A25D1B" w:rsidRDefault="0056009E"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rsidR="0056009E" w:rsidRPr="00DC619D" w:rsidRDefault="0056009E"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rsidR="0056009E" w:rsidRPr="00D3436F" w:rsidRDefault="0056009E"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6009E" w:rsidRPr="00D3436F" w:rsidRDefault="0056009E" w:rsidP="00E12B8D">
      <w:pPr>
        <w:pStyle w:val="af2"/>
        <w:rPr>
          <w:lang w:val="es-ES"/>
        </w:rPr>
      </w:pPr>
    </w:p>
  </w:footnote>
  <w:footnote w:id="18">
    <w:p w:rsidR="0056009E" w:rsidRPr="008842CE" w:rsidRDefault="0056009E"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56009E" w:rsidRPr="008842CE" w:rsidRDefault="0056009E" w:rsidP="00E12B8D">
      <w:pPr>
        <w:pStyle w:val="af2"/>
        <w:jc w:val="both"/>
        <w:rPr>
          <w:rFonts w:ascii="GHEA Grapalat" w:hAnsi="GHEA Grapalat"/>
        </w:rPr>
      </w:pPr>
    </w:p>
  </w:footnote>
  <w:footnote w:id="19">
    <w:p w:rsidR="0056009E" w:rsidRPr="008842CE" w:rsidRDefault="0056009E" w:rsidP="00E12B8D">
      <w:pPr>
        <w:pStyle w:val="af2"/>
        <w:jc w:val="both"/>
      </w:pPr>
    </w:p>
  </w:footnote>
  <w:footnote w:id="20">
    <w:p w:rsidR="0056009E" w:rsidRPr="008842CE" w:rsidRDefault="0056009E"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56009E" w:rsidRPr="008842CE" w:rsidRDefault="0056009E" w:rsidP="00E12B8D">
      <w:pPr>
        <w:pStyle w:val="af2"/>
        <w:jc w:val="both"/>
        <w:rPr>
          <w:rFonts w:ascii="GHEA Grapalat" w:hAnsi="GHEA Grapalat"/>
        </w:rPr>
      </w:pPr>
    </w:p>
  </w:footnote>
  <w:footnote w:id="21">
    <w:p w:rsidR="0056009E" w:rsidRPr="008842CE" w:rsidRDefault="0056009E" w:rsidP="00E12B8D">
      <w:pPr>
        <w:pStyle w:val="af2"/>
        <w:jc w:val="both"/>
      </w:pPr>
    </w:p>
  </w:footnote>
  <w:footnote w:id="22">
    <w:p w:rsidR="0056009E" w:rsidRPr="00217344" w:rsidRDefault="0056009E"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56009E" w:rsidRPr="008842CE" w:rsidRDefault="0056009E"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56009E" w:rsidRDefault="0056009E"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56009E" w:rsidRPr="00F21C0D" w:rsidRDefault="0056009E" w:rsidP="00E12B8D">
      <w:pPr>
        <w:pStyle w:val="af2"/>
        <w:widowControl w:val="0"/>
        <w:jc w:val="both"/>
        <w:rPr>
          <w:lang w:val="hy-AM"/>
        </w:rPr>
      </w:pPr>
    </w:p>
  </w:footnote>
  <w:footnote w:id="25">
    <w:p w:rsidR="0056009E" w:rsidRDefault="0056009E"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56009E" w:rsidRDefault="0056009E" w:rsidP="00E12B8D">
      <w:pPr>
        <w:pStyle w:val="af2"/>
        <w:widowControl w:val="0"/>
        <w:jc w:val="both"/>
        <w:rPr>
          <w:rFonts w:ascii="GHEA Grapalat" w:hAnsi="GHEA Grapalat"/>
          <w:i/>
        </w:rPr>
      </w:pPr>
    </w:p>
    <w:p w:rsidR="0056009E" w:rsidRDefault="0056009E" w:rsidP="00E12B8D">
      <w:pPr>
        <w:pStyle w:val="af2"/>
        <w:widowControl w:val="0"/>
        <w:jc w:val="both"/>
        <w:rPr>
          <w:rFonts w:ascii="GHEA Grapalat" w:hAnsi="GHEA Grapalat"/>
          <w:i/>
        </w:rPr>
      </w:pPr>
    </w:p>
    <w:p w:rsidR="0056009E" w:rsidRPr="00EB336B" w:rsidRDefault="0056009E"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56009E" w:rsidRPr="00D3436F" w:rsidRDefault="0056009E" w:rsidP="00E12B8D">
      <w:pPr>
        <w:pStyle w:val="af2"/>
        <w:rPr>
          <w:lang w:val="hy-AM"/>
        </w:rPr>
      </w:pPr>
    </w:p>
  </w:footnote>
  <w:footnote w:id="26">
    <w:p w:rsidR="0056009E" w:rsidRPr="008842CE" w:rsidRDefault="0056009E"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56009E" w:rsidRPr="00E85250" w:rsidRDefault="0056009E" w:rsidP="00E12B8D">
      <w:pPr>
        <w:widowControl w:val="0"/>
        <w:spacing w:after="160" w:line="360" w:lineRule="auto"/>
        <w:ind w:firstLine="709"/>
        <w:jc w:val="both"/>
        <w:rPr>
          <w:rFonts w:ascii="GHEA Grapalat" w:hAnsi="GHEA Grapalat"/>
          <w:lang w:val="hy-AM"/>
        </w:rPr>
      </w:pPr>
    </w:p>
    <w:p w:rsidR="0056009E" w:rsidRPr="00D3436F" w:rsidRDefault="0056009E" w:rsidP="00E12B8D">
      <w:pPr>
        <w:pStyle w:val="af2"/>
        <w:rPr>
          <w:lang w:val="hy-AM"/>
        </w:rPr>
      </w:pPr>
    </w:p>
  </w:footnote>
  <w:footnote w:id="27">
    <w:p w:rsidR="0056009E" w:rsidRPr="00402BC3" w:rsidRDefault="0056009E"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6009E" w:rsidRPr="00552088" w:rsidRDefault="0056009E"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6009E" w:rsidRPr="00D3436F" w:rsidRDefault="0056009E" w:rsidP="00E12B8D">
      <w:pPr>
        <w:pStyle w:val="af2"/>
        <w:rPr>
          <w:lang w:val="hy-AM"/>
        </w:rPr>
      </w:pPr>
    </w:p>
  </w:footnote>
  <w:footnote w:id="28">
    <w:p w:rsidR="0056009E" w:rsidRPr="008842CE" w:rsidRDefault="0056009E"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56009E" w:rsidRPr="00D3436F" w:rsidRDefault="0056009E" w:rsidP="00E12B8D">
      <w:pPr>
        <w:pStyle w:val="af2"/>
        <w:rPr>
          <w:lang w:val="hy-AM"/>
        </w:rPr>
      </w:pPr>
    </w:p>
  </w:footnote>
  <w:footnote w:id="29">
    <w:p w:rsidR="0056009E" w:rsidRPr="00D3436F" w:rsidRDefault="0056009E"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56009E" w:rsidRPr="008842CE" w:rsidRDefault="0056009E"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6009E" w:rsidRPr="00D3436F" w:rsidRDefault="0056009E" w:rsidP="00E12B8D">
      <w:pPr>
        <w:pStyle w:val="af2"/>
        <w:rPr>
          <w:lang w:val="hy-AM"/>
        </w:rPr>
      </w:pPr>
    </w:p>
  </w:footnote>
  <w:footnote w:id="31">
    <w:p w:rsidR="0056009E" w:rsidRPr="008842CE" w:rsidRDefault="0056009E" w:rsidP="00E12B8D">
      <w:pPr>
        <w:pStyle w:val="af2"/>
        <w:widowControl w:val="0"/>
        <w:jc w:val="both"/>
      </w:pPr>
    </w:p>
  </w:footnote>
  <w:footnote w:id="32">
    <w:p w:rsidR="0056009E" w:rsidRPr="008842CE" w:rsidRDefault="0056009E" w:rsidP="00E12B8D">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53C33"/>
    <w:rsid w:val="00075F47"/>
    <w:rsid w:val="000A710A"/>
    <w:rsid w:val="000F7140"/>
    <w:rsid w:val="00131E47"/>
    <w:rsid w:val="002062DA"/>
    <w:rsid w:val="0023627D"/>
    <w:rsid w:val="00261592"/>
    <w:rsid w:val="002C3F4E"/>
    <w:rsid w:val="002F25A9"/>
    <w:rsid w:val="002F3728"/>
    <w:rsid w:val="00393DA3"/>
    <w:rsid w:val="003D0B0B"/>
    <w:rsid w:val="00400060"/>
    <w:rsid w:val="00415E4A"/>
    <w:rsid w:val="00446B99"/>
    <w:rsid w:val="004829C4"/>
    <w:rsid w:val="004D0A48"/>
    <w:rsid w:val="00501D4F"/>
    <w:rsid w:val="005126FF"/>
    <w:rsid w:val="00524999"/>
    <w:rsid w:val="0054508A"/>
    <w:rsid w:val="0056009E"/>
    <w:rsid w:val="005E5263"/>
    <w:rsid w:val="006371CE"/>
    <w:rsid w:val="006816E3"/>
    <w:rsid w:val="00686D7E"/>
    <w:rsid w:val="006A33D1"/>
    <w:rsid w:val="006B2981"/>
    <w:rsid w:val="007441DB"/>
    <w:rsid w:val="007617B2"/>
    <w:rsid w:val="007705CF"/>
    <w:rsid w:val="007941A0"/>
    <w:rsid w:val="007C4DE6"/>
    <w:rsid w:val="007E5C72"/>
    <w:rsid w:val="00825EDD"/>
    <w:rsid w:val="008414E6"/>
    <w:rsid w:val="0086189A"/>
    <w:rsid w:val="008B1F5B"/>
    <w:rsid w:val="00920D6A"/>
    <w:rsid w:val="009256FD"/>
    <w:rsid w:val="0095594C"/>
    <w:rsid w:val="009927CF"/>
    <w:rsid w:val="009E3704"/>
    <w:rsid w:val="00A3781C"/>
    <w:rsid w:val="00AC52E3"/>
    <w:rsid w:val="00AE3E61"/>
    <w:rsid w:val="00AE78BB"/>
    <w:rsid w:val="00B34A5D"/>
    <w:rsid w:val="00BC4FCE"/>
    <w:rsid w:val="00C71AC9"/>
    <w:rsid w:val="00C90703"/>
    <w:rsid w:val="00CC23DA"/>
    <w:rsid w:val="00CC492F"/>
    <w:rsid w:val="00D439F9"/>
    <w:rsid w:val="00D95616"/>
    <w:rsid w:val="00DC2791"/>
    <w:rsid w:val="00E12B8D"/>
    <w:rsid w:val="00E57B65"/>
    <w:rsid w:val="00E86065"/>
    <w:rsid w:val="00E90B9C"/>
    <w:rsid w:val="00F23471"/>
    <w:rsid w:val="00F62DCA"/>
    <w:rsid w:val="00F6350C"/>
    <w:rsid w:val="00FC6886"/>
    <w:rsid w:val="00FD135C"/>
    <w:rsid w:val="00FE0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309A7F-B932-4C52-9803-B0FE83EC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semiHidden/>
    <w:unhideWhenUsed/>
    <w:rsid w:val="005E5263"/>
    <w:rPr>
      <w:rFonts w:ascii="Consolas" w:hAnsi="Consolas" w:cs="Consolas"/>
      <w:sz w:val="20"/>
      <w:szCs w:val="20"/>
    </w:rPr>
  </w:style>
  <w:style w:type="character" w:customStyle="1" w:styleId="HTML0">
    <w:name w:val="Стандартный HTML Знак"/>
    <w:basedOn w:val="a0"/>
    <w:link w:val="HTML"/>
    <w:uiPriority w:val="99"/>
    <w:semiHidden/>
    <w:rsid w:val="005E5263"/>
    <w:rPr>
      <w:rFonts w:ascii="Consolas" w:eastAsia="Times New Roman" w:hAnsi="Consolas" w:cs="Consolas"/>
      <w:sz w:val="20"/>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xosroviantar@rambler.ru"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onlinedoctranslator.com/ru/?utm_source=onlinedoctranslator&amp;utm_medium=docx&amp;utm_campaign=attribution"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1</Pages>
  <Words>22062</Words>
  <Characters>125754</Characters>
  <Application>Microsoft Office Word</Application>
  <DocSecurity>0</DocSecurity>
  <Lines>1047</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52</cp:revision>
  <dcterms:created xsi:type="dcterms:W3CDTF">2023-12-15T08:42:00Z</dcterms:created>
  <dcterms:modified xsi:type="dcterms:W3CDTF">2024-12-16T11:15:00Z</dcterms:modified>
</cp:coreProperties>
</file>